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032" w:rsidRPr="00407A40" w:rsidRDefault="00DB4FEE" w:rsidP="00FD2329">
      <w:pPr>
        <w:jc w:val="center"/>
        <w:rPr>
          <w:lang w:val="hu-HU"/>
        </w:rPr>
      </w:pPr>
      <w:r w:rsidRPr="00407A40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4057650</wp:posOffset>
                </wp:positionH>
                <wp:positionV relativeFrom="page">
                  <wp:posOffset>730885</wp:posOffset>
                </wp:positionV>
                <wp:extent cx="1167765" cy="417195"/>
                <wp:effectExtent l="0" t="0" r="0" b="0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032" w:rsidRPr="006A678B" w:rsidRDefault="00731032">
                            <w:pPr>
                              <w:spacing w:line="336" w:lineRule="auto"/>
                              <w:jc w:val="right"/>
                              <w:rPr>
                                <w:lang w:val="hu-HU"/>
                              </w:rPr>
                            </w:pPr>
                            <w:proofErr w:type="gramStart"/>
                            <w:r w:rsidRPr="006A678B">
                              <w:rPr>
                                <w:b/>
                                <w:sz w:val="28"/>
                                <w:lang w:val="hu-HU"/>
                              </w:rPr>
                              <w:t>.</w:t>
                            </w:r>
                            <w:proofErr w:type="gramEnd"/>
                            <w:r w:rsidRPr="006A678B">
                              <w:rPr>
                                <w:sz w:val="28"/>
                                <w:lang w:val="hu-HU"/>
                              </w:rPr>
                              <w:t xml:space="preserve"> </w:t>
                            </w:r>
                            <w:r w:rsidRPr="006A678B">
                              <w:rPr>
                                <w:lang w:val="hu-HU"/>
                              </w:rPr>
                              <w:t>számú napirend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319.5pt;margin-top:57.55pt;width:91.95pt;height:3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" o:allowincell="f" filled="f" stroked="f">
                <v:textbox inset="0,0,0,0">
                  <w:txbxContent>
                    <w:p w:rsidR="00731032" w:rsidRPr="006A678B" w:rsidRDefault="00731032">
                      <w:pPr>
                        <w:spacing w:line="336" w:lineRule="auto"/>
                        <w:jc w:val="right"/>
                        <w:rPr>
                          <w:lang w:val="hu-HU"/>
                        </w:rPr>
                      </w:pPr>
                      <w:proofErr w:type="gramStart"/>
                      <w:r w:rsidRPr="006A678B">
                        <w:rPr>
                          <w:b/>
                          <w:sz w:val="28"/>
                          <w:lang w:val="hu-HU"/>
                        </w:rPr>
                        <w:t>.</w:t>
                      </w:r>
                      <w:proofErr w:type="gramEnd"/>
                      <w:r w:rsidRPr="006A678B">
                        <w:rPr>
                          <w:sz w:val="28"/>
                          <w:lang w:val="hu-HU"/>
                        </w:rPr>
                        <w:t xml:space="preserve"> </w:t>
                      </w:r>
                      <w:r w:rsidRPr="006A678B">
                        <w:rPr>
                          <w:lang w:val="hu-HU"/>
                        </w:rPr>
                        <w:t>számú napirend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07A40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702310</wp:posOffset>
                </wp:positionV>
                <wp:extent cx="2002155" cy="417195"/>
                <wp:effectExtent l="0" t="0" r="0" b="0"/>
                <wp:wrapNone/>
                <wp:docPr id="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2155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032" w:rsidRPr="00FA0AD5" w:rsidRDefault="00731032" w:rsidP="00FA0AD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left:0;text-align:left;margin-left:0;margin-top:55.3pt;width:157.65pt;height:3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2ddsAIAALE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" o:allowincell="f" filled="f" stroked="f">
                <v:textbox inset="0,0,0,0">
                  <w:txbxContent>
                    <w:p w:rsidR="00731032" w:rsidRPr="00FA0AD5" w:rsidRDefault="00731032" w:rsidP="00FA0AD5"/>
                  </w:txbxContent>
                </v:textbox>
                <w10:wrap anchory="page"/>
              </v:shape>
            </w:pict>
          </mc:Fallback>
        </mc:AlternateContent>
      </w:r>
    </w:p>
    <w:p w:rsidR="00731032" w:rsidRPr="00407A40" w:rsidRDefault="00731032">
      <w:pPr>
        <w:jc w:val="center"/>
        <w:rPr>
          <w:bCs/>
          <w:caps/>
          <w:spacing w:val="100"/>
          <w:lang w:val="hu-HU"/>
        </w:rPr>
      </w:pPr>
    </w:p>
    <w:p w:rsidR="00731032" w:rsidRPr="00407A40" w:rsidRDefault="00731032">
      <w:pPr>
        <w:jc w:val="center"/>
        <w:rPr>
          <w:b/>
          <w:caps/>
          <w:spacing w:val="100"/>
          <w:lang w:val="hu-HU"/>
        </w:rPr>
      </w:pPr>
      <w:r w:rsidRPr="00407A40">
        <w:rPr>
          <w:b/>
          <w:caps/>
          <w:spacing w:val="100"/>
          <w:lang w:val="hu-HU"/>
        </w:rPr>
        <w:t>előterjesztés</w:t>
      </w:r>
    </w:p>
    <w:p w:rsidR="00731032" w:rsidRPr="00407A40" w:rsidRDefault="00731032" w:rsidP="00A21B09">
      <w:pPr>
        <w:rPr>
          <w:bCs/>
          <w:caps/>
          <w:spacing w:val="100"/>
          <w:lang w:val="hu-HU"/>
        </w:rPr>
      </w:pPr>
    </w:p>
    <w:p w:rsidR="00A21B09" w:rsidRPr="00407A40" w:rsidRDefault="00A21B09" w:rsidP="00A21B09">
      <w:pPr>
        <w:jc w:val="center"/>
        <w:rPr>
          <w:b/>
          <w:lang w:val="hu-HU"/>
        </w:rPr>
      </w:pPr>
      <w:r w:rsidRPr="00407A40">
        <w:rPr>
          <w:b/>
          <w:lang w:val="hu-HU"/>
        </w:rPr>
        <w:t>Budapest Főváros II. Kerületi Önkormányzat</w:t>
      </w:r>
    </w:p>
    <w:p w:rsidR="00A21B09" w:rsidRPr="00407A40" w:rsidRDefault="00A21B09" w:rsidP="00A21B09">
      <w:pPr>
        <w:jc w:val="center"/>
        <w:rPr>
          <w:b/>
          <w:lang w:val="hu-HU"/>
        </w:rPr>
      </w:pPr>
      <w:r w:rsidRPr="00407A40">
        <w:rPr>
          <w:b/>
          <w:lang w:val="hu-HU"/>
        </w:rPr>
        <w:t>Településüzemeltetési, Környezetvéd</w:t>
      </w:r>
      <w:r w:rsidR="00233AD0" w:rsidRPr="00407A40">
        <w:rPr>
          <w:b/>
          <w:lang w:val="hu-HU"/>
        </w:rPr>
        <w:t>elmi és Közbiztonsági Bizottság</w:t>
      </w:r>
      <w:r w:rsidRPr="00407A40">
        <w:rPr>
          <w:b/>
          <w:lang w:val="hu-HU"/>
        </w:rPr>
        <w:t xml:space="preserve"> részére</w:t>
      </w:r>
    </w:p>
    <w:p w:rsidR="00731032" w:rsidRPr="00407A40" w:rsidRDefault="00731032" w:rsidP="00906ED5">
      <w:pPr>
        <w:spacing w:line="264" w:lineRule="auto"/>
        <w:jc w:val="center"/>
        <w:rPr>
          <w:b/>
          <w:lang w:val="hu-HU"/>
        </w:rPr>
      </w:pPr>
    </w:p>
    <w:p w:rsidR="00906ED5" w:rsidRPr="00407A40" w:rsidRDefault="00906ED5" w:rsidP="00906ED5">
      <w:pPr>
        <w:spacing w:line="264" w:lineRule="auto"/>
        <w:jc w:val="center"/>
        <w:rPr>
          <w:lang w:val="hu-HU"/>
        </w:rPr>
      </w:pPr>
    </w:p>
    <w:p w:rsidR="00731032" w:rsidRPr="00407A40" w:rsidRDefault="00731032">
      <w:pPr>
        <w:spacing w:line="264" w:lineRule="auto"/>
        <w:jc w:val="center"/>
        <w:rPr>
          <w:lang w:val="hu-HU"/>
        </w:rPr>
      </w:pPr>
    </w:p>
    <w:p w:rsidR="00731032" w:rsidRPr="00407A40" w:rsidRDefault="00731032">
      <w:pPr>
        <w:spacing w:line="264" w:lineRule="auto"/>
        <w:jc w:val="center"/>
        <w:rPr>
          <w:lang w:val="hu-HU"/>
        </w:rPr>
      </w:pPr>
    </w:p>
    <w:p w:rsidR="00731032" w:rsidRPr="00407A40" w:rsidRDefault="00731032">
      <w:pPr>
        <w:spacing w:line="264" w:lineRule="auto"/>
        <w:ind w:left="1440" w:hanging="1440"/>
        <w:jc w:val="both"/>
        <w:rPr>
          <w:bCs/>
          <w:iCs/>
          <w:lang w:val="hu-HU"/>
        </w:rPr>
      </w:pPr>
      <w:r w:rsidRPr="00407A40">
        <w:rPr>
          <w:b/>
          <w:lang w:val="hu-HU"/>
        </w:rPr>
        <w:t xml:space="preserve">Tárgy: </w:t>
      </w:r>
      <w:r w:rsidRPr="00407A40">
        <w:rPr>
          <w:b/>
          <w:lang w:val="hu-HU"/>
        </w:rPr>
        <w:tab/>
      </w:r>
      <w:r w:rsidR="00A076BB" w:rsidRPr="00407A40">
        <w:rPr>
          <w:b/>
          <w:noProof/>
          <w:lang w:val="hu-HU"/>
        </w:rPr>
        <w:t>1022 Budapest, Hankóczy Jenő utca 17-19.</w:t>
      </w:r>
      <w:r w:rsidR="00A076BB" w:rsidRPr="00407A40">
        <w:rPr>
          <w:noProof/>
          <w:lang w:val="hu-HU"/>
        </w:rPr>
        <w:t xml:space="preserve"> </w:t>
      </w:r>
      <w:r w:rsidR="00A076BB">
        <w:rPr>
          <w:b/>
          <w:noProof/>
          <w:lang w:val="hu-HU"/>
        </w:rPr>
        <w:t>– Detrekő u. 2/A.</w:t>
      </w:r>
      <w:r w:rsidR="00A076BB" w:rsidRPr="00407A40">
        <w:rPr>
          <w:noProof/>
          <w:lang w:val="hu-HU"/>
        </w:rPr>
        <w:t xml:space="preserve"> szám (hrsz. 12266/4) </w:t>
      </w:r>
      <w:r w:rsidR="007D636E" w:rsidRPr="00407A40">
        <w:rPr>
          <w:noProof/>
          <w:lang w:val="hu-HU"/>
        </w:rPr>
        <w:t xml:space="preserve"> alatti </w:t>
      </w:r>
      <w:r w:rsidR="008A41A8" w:rsidRPr="00407A40">
        <w:rPr>
          <w:bCs/>
          <w:iCs/>
          <w:lang w:val="hu-HU"/>
        </w:rPr>
        <w:t>társasház HAVA</w:t>
      </w:r>
      <w:r w:rsidRPr="00407A40">
        <w:rPr>
          <w:bCs/>
          <w:iCs/>
          <w:lang w:val="hu-HU"/>
        </w:rPr>
        <w:t>RIA Keretből történő vissza nem térítendő támogatás igénylése</w:t>
      </w:r>
      <w:r w:rsidR="00157377" w:rsidRPr="00407A40">
        <w:rPr>
          <w:bCs/>
          <w:iCs/>
          <w:lang w:val="hu-HU"/>
        </w:rPr>
        <w:t xml:space="preserve"> a</w:t>
      </w:r>
      <w:r w:rsidR="006237C3" w:rsidRPr="00407A40">
        <w:rPr>
          <w:bCs/>
          <w:iCs/>
          <w:lang w:val="hu-HU"/>
        </w:rPr>
        <w:t xml:space="preserve"> társasház </w:t>
      </w:r>
      <w:r w:rsidR="00157377" w:rsidRPr="00407A40">
        <w:rPr>
          <w:bCs/>
          <w:iCs/>
          <w:lang w:val="hu-HU"/>
        </w:rPr>
        <w:t>ba</w:t>
      </w:r>
      <w:bookmarkStart w:id="0" w:name="_GoBack"/>
      <w:bookmarkEnd w:id="0"/>
      <w:r w:rsidR="00157377" w:rsidRPr="00407A40">
        <w:rPr>
          <w:bCs/>
          <w:iCs/>
          <w:lang w:val="hu-HU"/>
        </w:rPr>
        <w:t xml:space="preserve">lesetveszélyes </w:t>
      </w:r>
      <w:r w:rsidR="00F778EF">
        <w:rPr>
          <w:b/>
          <w:bCs/>
          <w:iCs/>
          <w:lang w:val="hu-HU"/>
        </w:rPr>
        <w:t>alapozásának</w:t>
      </w:r>
      <w:r w:rsidR="00191FBE" w:rsidRPr="00407A40">
        <w:rPr>
          <w:b/>
          <w:bCs/>
          <w:iCs/>
          <w:lang w:val="hu-HU"/>
        </w:rPr>
        <w:t xml:space="preserve"> felújítás</w:t>
      </w:r>
      <w:r w:rsidR="00F778EF">
        <w:rPr>
          <w:b/>
          <w:bCs/>
          <w:iCs/>
          <w:lang w:val="hu-HU"/>
        </w:rPr>
        <w:t>ához</w:t>
      </w:r>
      <w:r w:rsidR="00157377" w:rsidRPr="00407A40">
        <w:rPr>
          <w:bCs/>
          <w:iCs/>
          <w:lang w:val="hu-HU"/>
        </w:rPr>
        <w:t>.</w:t>
      </w:r>
    </w:p>
    <w:p w:rsidR="00731032" w:rsidRPr="00407A40" w:rsidRDefault="00731032">
      <w:pPr>
        <w:spacing w:line="264" w:lineRule="auto"/>
        <w:jc w:val="both"/>
        <w:rPr>
          <w:lang w:val="hu-HU"/>
        </w:rPr>
      </w:pPr>
    </w:p>
    <w:p w:rsidR="00731032" w:rsidRPr="00407A40" w:rsidRDefault="00731032">
      <w:pPr>
        <w:spacing w:line="264" w:lineRule="auto"/>
        <w:jc w:val="both"/>
        <w:rPr>
          <w:lang w:val="hu-HU"/>
        </w:rPr>
      </w:pPr>
    </w:p>
    <w:p w:rsidR="00731032" w:rsidRPr="00407A40" w:rsidRDefault="00731032">
      <w:pPr>
        <w:spacing w:line="264" w:lineRule="auto"/>
        <w:jc w:val="both"/>
        <w:rPr>
          <w:lang w:val="hu-HU"/>
        </w:rPr>
      </w:pPr>
    </w:p>
    <w:p w:rsidR="00801137" w:rsidRPr="00407A40" w:rsidRDefault="00801137">
      <w:pPr>
        <w:spacing w:line="264" w:lineRule="auto"/>
        <w:jc w:val="both"/>
        <w:rPr>
          <w:lang w:val="hu-HU"/>
        </w:rPr>
      </w:pPr>
    </w:p>
    <w:p w:rsidR="00731032" w:rsidRPr="00407A40" w:rsidRDefault="00731032">
      <w:pPr>
        <w:spacing w:line="264" w:lineRule="auto"/>
        <w:jc w:val="both"/>
        <w:rPr>
          <w:lang w:val="hu-HU"/>
        </w:rPr>
      </w:pPr>
    </w:p>
    <w:p w:rsidR="00801137" w:rsidRPr="00407A40" w:rsidRDefault="00801137">
      <w:pPr>
        <w:spacing w:line="264" w:lineRule="auto"/>
        <w:jc w:val="both"/>
        <w:rPr>
          <w:lang w:val="hu-HU"/>
        </w:rPr>
      </w:pPr>
    </w:p>
    <w:p w:rsidR="00801137" w:rsidRPr="00407A40" w:rsidRDefault="00801137">
      <w:pPr>
        <w:spacing w:line="264" w:lineRule="auto"/>
        <w:jc w:val="both"/>
        <w:rPr>
          <w:lang w:val="hu-HU"/>
        </w:rPr>
      </w:pPr>
      <w:r w:rsidRPr="00407A40">
        <w:rPr>
          <w:b/>
          <w:lang w:val="hu-HU"/>
        </w:rPr>
        <w:t>Előterjesztő:</w:t>
      </w:r>
      <w:r w:rsidRPr="00407A40">
        <w:rPr>
          <w:lang w:val="hu-HU"/>
        </w:rPr>
        <w:tab/>
      </w:r>
      <w:proofErr w:type="gramStart"/>
      <w:r w:rsidRPr="00407A40">
        <w:rPr>
          <w:lang w:val="hu-HU"/>
        </w:rPr>
        <w:t>……………………………………………</w:t>
      </w:r>
      <w:r w:rsidR="00AF2F51" w:rsidRPr="00407A40">
        <w:rPr>
          <w:lang w:val="hu-HU"/>
        </w:rPr>
        <w:t>….</w:t>
      </w:r>
      <w:proofErr w:type="gramEnd"/>
    </w:p>
    <w:p w:rsidR="009C5BB5" w:rsidRPr="00407A40" w:rsidRDefault="00801137">
      <w:pPr>
        <w:spacing w:line="264" w:lineRule="auto"/>
        <w:jc w:val="both"/>
        <w:rPr>
          <w:b/>
          <w:lang w:val="hu-HU"/>
        </w:rPr>
      </w:pPr>
      <w:r w:rsidRPr="00407A40">
        <w:rPr>
          <w:lang w:val="hu-HU"/>
        </w:rPr>
        <w:tab/>
      </w:r>
      <w:r w:rsidRPr="00407A40">
        <w:rPr>
          <w:lang w:val="hu-HU"/>
        </w:rPr>
        <w:tab/>
      </w:r>
      <w:r w:rsidR="003A33A9" w:rsidRPr="00407A40">
        <w:rPr>
          <w:b/>
          <w:lang w:val="hu-HU"/>
        </w:rPr>
        <w:t>Trummer Tamás</w:t>
      </w:r>
    </w:p>
    <w:p w:rsidR="00801137" w:rsidRPr="00407A40" w:rsidRDefault="003A33A9" w:rsidP="00C117D0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407A40">
        <w:rPr>
          <w:lang w:val="hu-HU"/>
        </w:rPr>
        <w:t>főépítész</w:t>
      </w:r>
      <w:proofErr w:type="gramEnd"/>
      <w:r w:rsidRPr="00407A40">
        <w:rPr>
          <w:lang w:val="hu-HU"/>
        </w:rPr>
        <w:t>, igazgató</w:t>
      </w:r>
    </w:p>
    <w:p w:rsidR="00801137" w:rsidRPr="00407A40" w:rsidRDefault="00801137">
      <w:pPr>
        <w:spacing w:line="264" w:lineRule="auto"/>
        <w:jc w:val="both"/>
        <w:rPr>
          <w:lang w:val="hu-HU"/>
        </w:rPr>
      </w:pPr>
    </w:p>
    <w:p w:rsidR="00801137" w:rsidRPr="00407A40" w:rsidRDefault="00801137">
      <w:pPr>
        <w:spacing w:line="264" w:lineRule="auto"/>
        <w:jc w:val="both"/>
        <w:rPr>
          <w:lang w:val="hu-HU"/>
        </w:rPr>
      </w:pPr>
    </w:p>
    <w:p w:rsidR="00801137" w:rsidRPr="00407A40" w:rsidRDefault="00801137">
      <w:pPr>
        <w:spacing w:line="264" w:lineRule="auto"/>
        <w:jc w:val="both"/>
        <w:rPr>
          <w:lang w:val="hu-HU"/>
        </w:rPr>
      </w:pPr>
    </w:p>
    <w:p w:rsidR="00731032" w:rsidRPr="00407A40" w:rsidRDefault="00731032">
      <w:pPr>
        <w:spacing w:line="264" w:lineRule="auto"/>
        <w:rPr>
          <w:lang w:val="hu-HU"/>
        </w:rPr>
      </w:pPr>
    </w:p>
    <w:p w:rsidR="00731032" w:rsidRPr="00407A40" w:rsidRDefault="00731032">
      <w:pPr>
        <w:spacing w:line="264" w:lineRule="auto"/>
        <w:jc w:val="both"/>
        <w:rPr>
          <w:lang w:val="hu-HU"/>
        </w:rPr>
      </w:pPr>
      <w:r w:rsidRPr="00407A40">
        <w:rPr>
          <w:b/>
          <w:lang w:val="hu-HU"/>
        </w:rPr>
        <w:t>Készítette</w:t>
      </w:r>
      <w:r w:rsidRPr="00407A40">
        <w:rPr>
          <w:lang w:val="hu-HU"/>
        </w:rPr>
        <w:t xml:space="preserve">: </w:t>
      </w:r>
    </w:p>
    <w:p w:rsidR="00731032" w:rsidRPr="00407A40" w:rsidRDefault="00731032">
      <w:pPr>
        <w:spacing w:line="264" w:lineRule="auto"/>
        <w:jc w:val="both"/>
        <w:rPr>
          <w:lang w:val="hu-HU"/>
        </w:rPr>
      </w:pPr>
      <w:r w:rsidRPr="00407A40">
        <w:rPr>
          <w:lang w:val="hu-HU"/>
        </w:rPr>
        <w:tab/>
      </w:r>
      <w:r w:rsidRPr="00407A40">
        <w:rPr>
          <w:lang w:val="hu-HU"/>
        </w:rPr>
        <w:tab/>
        <w:t>…………………………</w:t>
      </w:r>
      <w:r w:rsidR="00AF2F51" w:rsidRPr="00407A40">
        <w:rPr>
          <w:lang w:val="hu-HU"/>
        </w:rPr>
        <w:t>……………………..</w:t>
      </w:r>
    </w:p>
    <w:p w:rsidR="006A678B" w:rsidRPr="00407A40" w:rsidRDefault="006A678B" w:rsidP="006A678B">
      <w:pPr>
        <w:spacing w:line="264" w:lineRule="auto"/>
        <w:ind w:left="720" w:firstLine="720"/>
        <w:jc w:val="both"/>
        <w:rPr>
          <w:b/>
          <w:lang w:val="hu-HU"/>
        </w:rPr>
      </w:pPr>
      <w:r w:rsidRPr="00407A40">
        <w:rPr>
          <w:b/>
          <w:lang w:val="hu-HU"/>
        </w:rPr>
        <w:t>Borsos András</w:t>
      </w:r>
    </w:p>
    <w:p w:rsidR="006A678B" w:rsidRPr="00407A40" w:rsidRDefault="006A678B" w:rsidP="006A678B">
      <w:pPr>
        <w:spacing w:line="264" w:lineRule="auto"/>
        <w:ind w:left="720" w:firstLine="720"/>
        <w:jc w:val="both"/>
        <w:rPr>
          <w:lang w:val="hu-HU"/>
        </w:rPr>
      </w:pPr>
      <w:proofErr w:type="gramStart"/>
      <w:r w:rsidRPr="00407A40">
        <w:rPr>
          <w:lang w:val="hu-HU"/>
        </w:rPr>
        <w:t>pályázati</w:t>
      </w:r>
      <w:proofErr w:type="gramEnd"/>
      <w:r w:rsidRPr="00407A40">
        <w:rPr>
          <w:lang w:val="hu-HU"/>
        </w:rPr>
        <w:t xml:space="preserve"> referens</w:t>
      </w:r>
    </w:p>
    <w:p w:rsidR="00731032" w:rsidRPr="00407A40" w:rsidRDefault="00731032">
      <w:pPr>
        <w:spacing w:line="264" w:lineRule="auto"/>
        <w:rPr>
          <w:lang w:val="hu-HU"/>
        </w:rPr>
      </w:pPr>
    </w:p>
    <w:p w:rsidR="00731032" w:rsidRPr="00407A40" w:rsidRDefault="00731032">
      <w:pPr>
        <w:spacing w:line="264" w:lineRule="auto"/>
        <w:jc w:val="both"/>
        <w:rPr>
          <w:lang w:val="hu-HU"/>
        </w:rPr>
      </w:pPr>
    </w:p>
    <w:p w:rsidR="00731032" w:rsidRPr="00407A40" w:rsidRDefault="00731032">
      <w:pPr>
        <w:spacing w:line="264" w:lineRule="auto"/>
        <w:rPr>
          <w:lang w:val="hu-HU"/>
        </w:rPr>
      </w:pPr>
    </w:p>
    <w:p w:rsidR="00E31E76" w:rsidRPr="00407A40" w:rsidRDefault="00E31E76" w:rsidP="00E31E76">
      <w:pPr>
        <w:spacing w:line="264" w:lineRule="auto"/>
        <w:rPr>
          <w:lang w:val="hu-HU"/>
        </w:rPr>
      </w:pPr>
    </w:p>
    <w:p w:rsidR="00731032" w:rsidRPr="00407A40" w:rsidRDefault="00F87991" w:rsidP="00724348">
      <w:pPr>
        <w:spacing w:line="264" w:lineRule="auto"/>
        <w:ind w:firstLine="3402"/>
        <w:jc w:val="right"/>
        <w:rPr>
          <w:lang w:val="hu-HU"/>
        </w:rPr>
      </w:pPr>
      <w:r w:rsidRPr="00407A40">
        <w:rPr>
          <w:lang w:val="hu-HU"/>
        </w:rPr>
        <w:br w:type="page"/>
      </w:r>
      <w:r w:rsidR="00452577" w:rsidRPr="00407A40">
        <w:rPr>
          <w:lang w:val="hu-HU"/>
        </w:rPr>
        <w:lastRenderedPageBreak/>
        <w:t xml:space="preserve">    </w:t>
      </w:r>
      <w:r w:rsidR="00731032" w:rsidRPr="00407A40">
        <w:rPr>
          <w:lang w:val="hu-HU"/>
        </w:rPr>
        <w:t>„A napirend tárgyalás</w:t>
      </w:r>
      <w:r w:rsidR="00452577" w:rsidRPr="00407A40">
        <w:rPr>
          <w:lang w:val="hu-HU"/>
        </w:rPr>
        <w:t>a</w:t>
      </w:r>
      <w:r w:rsidR="00731032" w:rsidRPr="00407A40">
        <w:rPr>
          <w:lang w:val="hu-HU"/>
        </w:rPr>
        <w:t xml:space="preserve"> zárt ülést nem igényel.”</w:t>
      </w:r>
    </w:p>
    <w:p w:rsidR="00611EE2" w:rsidRPr="00407A40" w:rsidRDefault="00611EE2" w:rsidP="00611EE2">
      <w:pPr>
        <w:spacing w:line="264" w:lineRule="auto"/>
        <w:ind w:firstLine="3402"/>
        <w:rPr>
          <w:lang w:val="hu-HU"/>
        </w:rPr>
      </w:pPr>
    </w:p>
    <w:p w:rsidR="00611EE2" w:rsidRPr="00407A40" w:rsidRDefault="00611EE2" w:rsidP="00611EE2">
      <w:pPr>
        <w:spacing w:line="264" w:lineRule="auto"/>
        <w:ind w:firstLine="3402"/>
        <w:rPr>
          <w:lang w:val="hu-HU"/>
        </w:rPr>
      </w:pPr>
    </w:p>
    <w:p w:rsidR="00731032" w:rsidRPr="00407A40" w:rsidRDefault="00731032">
      <w:pPr>
        <w:spacing w:line="264" w:lineRule="auto"/>
        <w:rPr>
          <w:lang w:val="hu-HU"/>
        </w:rPr>
      </w:pPr>
    </w:p>
    <w:p w:rsidR="006A678B" w:rsidRPr="00407A40" w:rsidRDefault="006A678B" w:rsidP="006A678B">
      <w:pPr>
        <w:jc w:val="both"/>
        <w:rPr>
          <w:b/>
          <w:lang w:val="hu-HU"/>
        </w:rPr>
      </w:pPr>
      <w:r w:rsidRPr="00407A40">
        <w:rPr>
          <w:b/>
          <w:lang w:val="hu-HU"/>
        </w:rPr>
        <w:t>Tisztelt Településüzemeltetési, Környezetvédelmi és Közbiztonsági Bizottság!</w:t>
      </w:r>
    </w:p>
    <w:p w:rsidR="006A678B" w:rsidRPr="00407A40" w:rsidRDefault="006A678B" w:rsidP="006A678B">
      <w:pPr>
        <w:jc w:val="both"/>
        <w:rPr>
          <w:lang w:val="hu-HU"/>
        </w:rPr>
      </w:pPr>
    </w:p>
    <w:p w:rsidR="006A678B" w:rsidRPr="00407A40" w:rsidRDefault="006A678B" w:rsidP="006A678B">
      <w:pPr>
        <w:jc w:val="both"/>
        <w:rPr>
          <w:b/>
          <w:noProof/>
          <w:lang w:val="hu-HU"/>
        </w:rPr>
      </w:pPr>
    </w:p>
    <w:p w:rsidR="00F778EF" w:rsidRDefault="00F778EF" w:rsidP="006A678B">
      <w:pPr>
        <w:jc w:val="both"/>
        <w:rPr>
          <w:b/>
          <w:noProof/>
          <w:lang w:val="hu-HU"/>
        </w:rPr>
      </w:pPr>
    </w:p>
    <w:p w:rsidR="006A678B" w:rsidRPr="00407A40" w:rsidRDefault="007D636E" w:rsidP="006A678B">
      <w:pPr>
        <w:jc w:val="both"/>
        <w:rPr>
          <w:lang w:val="hu-HU"/>
        </w:rPr>
      </w:pPr>
      <w:r w:rsidRPr="00407A40">
        <w:rPr>
          <w:b/>
          <w:noProof/>
          <w:lang w:val="hu-HU"/>
        </w:rPr>
        <w:t>1022 Budapest, Hankóczy Jenő utca 17-19.</w:t>
      </w:r>
      <w:r w:rsidRPr="00407A40">
        <w:rPr>
          <w:noProof/>
          <w:lang w:val="hu-HU"/>
        </w:rPr>
        <w:t xml:space="preserve"> </w:t>
      </w:r>
      <w:r w:rsidR="00F36288">
        <w:rPr>
          <w:b/>
          <w:noProof/>
          <w:lang w:val="hu-HU"/>
        </w:rPr>
        <w:t>– Detrekő u. 2</w:t>
      </w:r>
      <w:r w:rsidR="00A076BB">
        <w:rPr>
          <w:b/>
          <w:noProof/>
          <w:lang w:val="hu-HU"/>
        </w:rPr>
        <w:t>/A.</w:t>
      </w:r>
      <w:r w:rsidR="00F36288" w:rsidRPr="00407A40">
        <w:rPr>
          <w:noProof/>
          <w:lang w:val="hu-HU"/>
        </w:rPr>
        <w:t xml:space="preserve"> </w:t>
      </w:r>
      <w:r w:rsidRPr="00407A40">
        <w:rPr>
          <w:noProof/>
          <w:lang w:val="hu-HU"/>
        </w:rPr>
        <w:t>szám (hrsz. 12266/4) alatti</w:t>
      </w:r>
      <w:r w:rsidR="006A678B" w:rsidRPr="00407A40">
        <w:rPr>
          <w:bCs/>
          <w:iCs/>
          <w:lang w:val="hu-HU"/>
        </w:rPr>
        <w:t xml:space="preserve"> </w:t>
      </w:r>
      <w:r w:rsidR="006A678B" w:rsidRPr="00407A40">
        <w:rPr>
          <w:lang w:val="hu-HU"/>
        </w:rPr>
        <w:t xml:space="preserve">9 lakásos társasház közös képviselője a társasház élet- és balesetveszélyes </w:t>
      </w:r>
      <w:r w:rsidRPr="00407A40">
        <w:rPr>
          <w:b/>
          <w:lang w:val="hu-HU"/>
        </w:rPr>
        <w:t xml:space="preserve">alapozása </w:t>
      </w:r>
      <w:r w:rsidR="006A678B" w:rsidRPr="00407A40">
        <w:rPr>
          <w:b/>
          <w:lang w:val="hu-HU"/>
        </w:rPr>
        <w:t>felújítás</w:t>
      </w:r>
      <w:r w:rsidR="00F778EF">
        <w:rPr>
          <w:b/>
          <w:lang w:val="hu-HU"/>
        </w:rPr>
        <w:t>ának felújítása</w:t>
      </w:r>
      <w:r w:rsidR="006A678B" w:rsidRPr="00407A40">
        <w:rPr>
          <w:lang w:val="hu-HU"/>
        </w:rPr>
        <w:t xml:space="preserve"> céljából a HAVARIA keretből vissza nem térítendő támogatást kért. </w:t>
      </w:r>
      <w:r w:rsidRPr="00407A40">
        <w:rPr>
          <w:lang w:val="hu-HU"/>
        </w:rPr>
        <w:t xml:space="preserve"> </w:t>
      </w:r>
    </w:p>
    <w:p w:rsidR="006A678B" w:rsidRPr="00407A40" w:rsidRDefault="006A678B" w:rsidP="006A678B">
      <w:pPr>
        <w:jc w:val="both"/>
        <w:rPr>
          <w:lang w:val="hu-HU"/>
        </w:rPr>
      </w:pPr>
    </w:p>
    <w:p w:rsidR="00F778EF" w:rsidRDefault="006A678B" w:rsidP="006A678B">
      <w:pPr>
        <w:jc w:val="both"/>
        <w:rPr>
          <w:lang w:val="hu-HU"/>
        </w:rPr>
      </w:pPr>
      <w:r w:rsidRPr="00407A40">
        <w:rPr>
          <w:lang w:val="hu-HU"/>
        </w:rPr>
        <w:t xml:space="preserve">A közös képviselő 2024. </w:t>
      </w:r>
      <w:r w:rsidR="007D636E" w:rsidRPr="00407A40">
        <w:rPr>
          <w:lang w:val="hu-HU"/>
        </w:rPr>
        <w:t>augusztus 28</w:t>
      </w:r>
      <w:r w:rsidRPr="00407A40">
        <w:rPr>
          <w:lang w:val="hu-HU"/>
        </w:rPr>
        <w:t>. napján benyújtotta a Havária pályázatra kérelmét.</w:t>
      </w:r>
      <w:r w:rsidR="00533ADB" w:rsidRPr="00407A40">
        <w:rPr>
          <w:lang w:val="hu-HU"/>
        </w:rPr>
        <w:t xml:space="preserve"> </w:t>
      </w:r>
      <w:r w:rsidRPr="00407A40">
        <w:rPr>
          <w:lang w:val="hu-HU"/>
        </w:rPr>
        <w:t xml:space="preserve">A benyújtott pályázat hiányossága miatt, </w:t>
      </w:r>
      <w:r w:rsidR="00533ADB" w:rsidRPr="00407A40">
        <w:rPr>
          <w:lang w:val="hu-HU"/>
        </w:rPr>
        <w:t xml:space="preserve">2024. szeptember </w:t>
      </w:r>
      <w:r w:rsidR="007D636E" w:rsidRPr="00407A40">
        <w:rPr>
          <w:lang w:val="hu-HU"/>
        </w:rPr>
        <w:t>25</w:t>
      </w:r>
      <w:r w:rsidR="00533ADB" w:rsidRPr="00407A40">
        <w:rPr>
          <w:lang w:val="hu-HU"/>
        </w:rPr>
        <w:t xml:space="preserve">. napján </w:t>
      </w:r>
      <w:r w:rsidRPr="00407A40">
        <w:rPr>
          <w:lang w:val="hu-HU"/>
        </w:rPr>
        <w:t xml:space="preserve">pályázó hiánypótlási felhívást kapott, melyben a hiányok pótlására a benyújtási határidő 2024. október 16. napjában lett meghatározva. </w:t>
      </w:r>
    </w:p>
    <w:p w:rsidR="006A678B" w:rsidRPr="00407A40" w:rsidRDefault="006A678B" w:rsidP="006A678B">
      <w:pPr>
        <w:jc w:val="both"/>
        <w:rPr>
          <w:lang w:val="hu-HU"/>
        </w:rPr>
      </w:pPr>
      <w:r w:rsidRPr="00407A40">
        <w:rPr>
          <w:lang w:val="hu-HU"/>
        </w:rPr>
        <w:t>A beérkezett kérelmet és hiánypótlását alátámasztotta a következő dokumentumokkal:</w:t>
      </w:r>
      <w:r w:rsidR="00533ADB" w:rsidRPr="00407A40">
        <w:rPr>
          <w:lang w:val="hu-HU"/>
        </w:rPr>
        <w:t xml:space="preserve"> </w:t>
      </w:r>
    </w:p>
    <w:p w:rsidR="006A678B" w:rsidRPr="00407A40" w:rsidRDefault="006A678B" w:rsidP="006A678B">
      <w:pPr>
        <w:jc w:val="both"/>
        <w:rPr>
          <w:lang w:val="hu-HU"/>
        </w:rPr>
      </w:pPr>
      <w:r w:rsidRPr="00407A40">
        <w:rPr>
          <w:lang w:val="hu-HU"/>
        </w:rPr>
        <w:t xml:space="preserve"> </w:t>
      </w:r>
    </w:p>
    <w:p w:rsidR="006A678B" w:rsidRPr="00407A40" w:rsidRDefault="00533ADB" w:rsidP="007D636E">
      <w:pPr>
        <w:numPr>
          <w:ilvl w:val="0"/>
          <w:numId w:val="1"/>
        </w:numPr>
        <w:ind w:left="284" w:hanging="284"/>
        <w:contextualSpacing/>
        <w:jc w:val="both"/>
        <w:rPr>
          <w:lang w:val="hu-HU"/>
        </w:rPr>
      </w:pPr>
      <w:r w:rsidRPr="00724348">
        <w:rPr>
          <w:b/>
          <w:lang w:val="hu-HU"/>
        </w:rPr>
        <w:t>P</w:t>
      </w:r>
      <w:r w:rsidR="006A678B" w:rsidRPr="00724348">
        <w:rPr>
          <w:b/>
          <w:lang w:val="hu-HU"/>
        </w:rPr>
        <w:t>ályázati adatlap</w:t>
      </w:r>
      <w:r w:rsidR="006A678B" w:rsidRPr="00407A40">
        <w:rPr>
          <w:lang w:val="hu-HU"/>
        </w:rPr>
        <w:t xml:space="preserve">, mely alapján a tervezett felújítási költség </w:t>
      </w:r>
      <w:r w:rsidR="007D636E" w:rsidRPr="00407A40">
        <w:rPr>
          <w:b/>
          <w:lang w:val="hu-HU"/>
        </w:rPr>
        <w:t>18.196.560</w:t>
      </w:r>
      <w:r w:rsidR="006A678B" w:rsidRPr="00407A40">
        <w:rPr>
          <w:b/>
          <w:lang w:val="hu-HU"/>
        </w:rPr>
        <w:t xml:space="preserve"> Ft</w:t>
      </w:r>
      <w:r w:rsidR="00A076BB">
        <w:rPr>
          <w:b/>
          <w:lang w:val="hu-HU"/>
        </w:rPr>
        <w:t>,</w:t>
      </w:r>
      <w:r w:rsidR="006A678B" w:rsidRPr="00407A40">
        <w:rPr>
          <w:lang w:val="hu-HU"/>
        </w:rPr>
        <w:t xml:space="preserve"> </w:t>
      </w:r>
      <w:r w:rsidR="006A678B" w:rsidRPr="00407A40">
        <w:rPr>
          <w:b/>
          <w:lang w:val="hu-HU"/>
        </w:rPr>
        <w:t xml:space="preserve">és </w:t>
      </w:r>
      <w:r w:rsidR="00724348">
        <w:rPr>
          <w:b/>
          <w:lang w:val="hu-HU"/>
        </w:rPr>
        <w:t xml:space="preserve">a társasház </w:t>
      </w:r>
      <w:r w:rsidR="007D636E" w:rsidRPr="00407A40">
        <w:rPr>
          <w:b/>
          <w:lang w:val="hu-HU"/>
        </w:rPr>
        <w:t xml:space="preserve">3.639.312 </w:t>
      </w:r>
      <w:r w:rsidR="006A678B" w:rsidRPr="00407A40">
        <w:rPr>
          <w:b/>
          <w:lang w:val="hu-HU"/>
        </w:rPr>
        <w:t xml:space="preserve">Ft összegben </w:t>
      </w:r>
      <w:r w:rsidR="006A678B" w:rsidRPr="00407A40">
        <w:rPr>
          <w:lang w:val="hu-HU"/>
        </w:rPr>
        <w:t>vissza nem térítendő támogatást kér. Az adatlaphoz a pályázó nyilatkozat</w:t>
      </w:r>
      <w:r w:rsidR="007D636E" w:rsidRPr="00407A40">
        <w:rPr>
          <w:lang w:val="hu-HU"/>
        </w:rPr>
        <w:t>á</w:t>
      </w:r>
      <w:r w:rsidR="006A678B" w:rsidRPr="00407A40">
        <w:rPr>
          <w:lang w:val="hu-HU"/>
        </w:rPr>
        <w:t>t is csatolták.</w:t>
      </w:r>
    </w:p>
    <w:p w:rsidR="006A678B" w:rsidRPr="00407A40" w:rsidRDefault="007D636E" w:rsidP="007D636E">
      <w:pPr>
        <w:ind w:left="284" w:hanging="284"/>
        <w:contextualSpacing/>
      </w:pPr>
      <w:r w:rsidRPr="00407A40">
        <w:rPr>
          <w:lang w:val="hu-HU"/>
        </w:rPr>
        <w:t xml:space="preserve">     </w:t>
      </w:r>
      <w:r w:rsidR="005069C4" w:rsidRPr="00407A40">
        <w:rPr>
          <w:lang w:val="hu-HU"/>
        </w:rPr>
        <w:t>(</w:t>
      </w:r>
      <w:r w:rsidR="00533ADB" w:rsidRPr="00407A40">
        <w:rPr>
          <w:lang w:val="hu-HU"/>
        </w:rPr>
        <w:t>1.</w:t>
      </w:r>
      <w:r w:rsidR="005069C4" w:rsidRPr="00407A40">
        <w:rPr>
          <w:lang w:val="hu-HU"/>
        </w:rPr>
        <w:t xml:space="preserve"> </w:t>
      </w:r>
      <w:r w:rsidR="006A678B" w:rsidRPr="00407A40">
        <w:rPr>
          <w:lang w:val="hu-HU"/>
        </w:rPr>
        <w:t>sz. melléklet; 3 oldal)</w:t>
      </w:r>
    </w:p>
    <w:p w:rsidR="006A678B" w:rsidRPr="00407A40" w:rsidRDefault="006A678B" w:rsidP="006A678B">
      <w:pPr>
        <w:jc w:val="both"/>
        <w:rPr>
          <w:highlight w:val="yellow"/>
          <w:lang w:val="hu-HU"/>
        </w:rPr>
      </w:pPr>
    </w:p>
    <w:p w:rsidR="006A678B" w:rsidRPr="00407A40" w:rsidRDefault="007227FC" w:rsidP="007227FC">
      <w:pPr>
        <w:numPr>
          <w:ilvl w:val="0"/>
          <w:numId w:val="1"/>
        </w:numPr>
        <w:contextualSpacing/>
        <w:jc w:val="both"/>
        <w:rPr>
          <w:lang w:val="hu-HU"/>
        </w:rPr>
      </w:pPr>
      <w:r w:rsidRPr="009B19EC">
        <w:rPr>
          <w:b/>
          <w:lang w:val="hu-HU"/>
        </w:rPr>
        <w:t xml:space="preserve">Skublics Márk </w:t>
      </w:r>
      <w:r w:rsidR="00E309D8" w:rsidRPr="009B19EC">
        <w:rPr>
          <w:b/>
          <w:lang w:val="hu-HU"/>
        </w:rPr>
        <w:t>o</w:t>
      </w:r>
      <w:r w:rsidRPr="009B19EC">
        <w:rPr>
          <w:b/>
          <w:lang w:val="hu-HU"/>
        </w:rPr>
        <w:t>kl. építőmérnök, szakértő</w:t>
      </w:r>
      <w:r w:rsidRPr="009B19EC">
        <w:rPr>
          <w:lang w:val="hu-HU"/>
        </w:rPr>
        <w:t xml:space="preserve"> 2024. május 14-i statikai</w:t>
      </w:r>
      <w:r w:rsidRPr="00407A40">
        <w:rPr>
          <w:lang w:val="hu-HU"/>
        </w:rPr>
        <w:t xml:space="preserve"> </w:t>
      </w:r>
      <w:r w:rsidRPr="00407A40">
        <w:rPr>
          <w:b/>
          <w:lang w:val="hu-HU"/>
        </w:rPr>
        <w:t>szakvéleménye szerint</w:t>
      </w:r>
      <w:r w:rsidRPr="00407A40">
        <w:rPr>
          <w:lang w:val="hu-HU"/>
        </w:rPr>
        <w:t xml:space="preserve"> a korábbi, 2023.11. 16-án készített szakvélemény</w:t>
      </w:r>
      <w:r w:rsidR="002F2F64" w:rsidRPr="00407A40">
        <w:rPr>
          <w:lang w:val="hu-HU"/>
        </w:rPr>
        <w:t>ben</w:t>
      </w:r>
      <w:r w:rsidRPr="00407A40">
        <w:rPr>
          <w:lang w:val="hu-HU"/>
        </w:rPr>
        <w:t xml:space="preserve"> már leírt tapasztalatok változatlanul fennállnak, további süllyedésre és mozgásra utaló új repedések is megjelentek, valamint a már kialakult repedések tágassága tovább nőtt. miszerint az épület stabilizálása, további süllyedések és a fal, illetve födém repedések nyílásának megakadályozása még nem valósult </w:t>
      </w:r>
      <w:r w:rsidRPr="00407A40">
        <w:rPr>
          <w:b/>
          <w:lang w:val="hu-HU"/>
        </w:rPr>
        <w:t>a már javasolt beavatkozásokat sürgősen végre kell hajtani, az időközben kialakult, – baleset-, és vagyonbiztonságot veszélyeztető - állapotra való tekintettel, azok tovább nem halaszthatóak</w:t>
      </w:r>
    </w:p>
    <w:p w:rsidR="006A678B" w:rsidRPr="00407A40" w:rsidRDefault="006A678B" w:rsidP="006A678B">
      <w:pPr>
        <w:ind w:left="426"/>
        <w:contextualSpacing/>
        <w:rPr>
          <w:lang w:val="hu-HU"/>
        </w:rPr>
      </w:pPr>
      <w:r w:rsidRPr="00407A40">
        <w:rPr>
          <w:lang w:val="hu-HU"/>
        </w:rPr>
        <w:t xml:space="preserve">(2. sz. melléklet; </w:t>
      </w:r>
      <w:r w:rsidR="007227FC" w:rsidRPr="00407A40">
        <w:rPr>
          <w:lang w:val="hu-HU"/>
        </w:rPr>
        <w:t>3</w:t>
      </w:r>
      <w:r w:rsidRPr="00407A40">
        <w:rPr>
          <w:lang w:val="hu-HU"/>
        </w:rPr>
        <w:t xml:space="preserve"> oldal</w:t>
      </w:r>
      <w:r w:rsidR="002F2F64" w:rsidRPr="00407A40">
        <w:rPr>
          <w:lang w:val="hu-HU"/>
        </w:rPr>
        <w:t>, 3. sz. melléklet 4. oldal, 4 sz. melléklet 3. oldal</w:t>
      </w:r>
      <w:r w:rsidRPr="00407A40">
        <w:rPr>
          <w:lang w:val="hu-HU"/>
        </w:rPr>
        <w:t>)</w:t>
      </w:r>
    </w:p>
    <w:p w:rsidR="006A678B" w:rsidRPr="00407A40" w:rsidRDefault="006A678B" w:rsidP="006A678B">
      <w:pPr>
        <w:rPr>
          <w:lang w:val="hu-HU"/>
        </w:rPr>
      </w:pPr>
    </w:p>
    <w:p w:rsidR="00E31273" w:rsidRPr="00407A40" w:rsidRDefault="006A678B" w:rsidP="00E31273">
      <w:pPr>
        <w:pStyle w:val="Listaszerbekezds"/>
        <w:numPr>
          <w:ilvl w:val="0"/>
          <w:numId w:val="1"/>
        </w:numPr>
        <w:jc w:val="both"/>
        <w:rPr>
          <w:lang w:val="hu-HU"/>
        </w:rPr>
      </w:pPr>
      <w:r w:rsidRPr="00407A40">
        <w:rPr>
          <w:b/>
          <w:lang w:val="hu-HU"/>
        </w:rPr>
        <w:t xml:space="preserve">A 2024. </w:t>
      </w:r>
      <w:r w:rsidR="005069C4" w:rsidRPr="00407A40">
        <w:rPr>
          <w:b/>
          <w:lang w:val="hu-HU"/>
        </w:rPr>
        <w:t xml:space="preserve">június </w:t>
      </w:r>
      <w:r w:rsidR="00E31273" w:rsidRPr="00407A40">
        <w:rPr>
          <w:b/>
          <w:lang w:val="hu-HU"/>
        </w:rPr>
        <w:t>29</w:t>
      </w:r>
      <w:r w:rsidRPr="00407A40">
        <w:rPr>
          <w:b/>
          <w:lang w:val="hu-HU"/>
        </w:rPr>
        <w:t>.</w:t>
      </w:r>
      <w:r w:rsidRPr="00407A40">
        <w:rPr>
          <w:lang w:val="hu-HU"/>
        </w:rPr>
        <w:t xml:space="preserve"> napján</w:t>
      </w:r>
      <w:r w:rsidRPr="00407A40">
        <w:rPr>
          <w:b/>
          <w:lang w:val="hu-HU"/>
        </w:rPr>
        <w:t xml:space="preserve"> </w:t>
      </w:r>
      <w:r w:rsidRPr="00407A40">
        <w:rPr>
          <w:lang w:val="hu-HU"/>
        </w:rPr>
        <w:t xml:space="preserve">megtartott </w:t>
      </w:r>
      <w:r w:rsidRPr="00407A40">
        <w:rPr>
          <w:b/>
          <w:lang w:val="hu-HU"/>
        </w:rPr>
        <w:t>közgyűlés</w:t>
      </w:r>
      <w:r w:rsidRPr="00407A40">
        <w:rPr>
          <w:lang w:val="hu-HU"/>
        </w:rPr>
        <w:t xml:space="preserve"> jegyzőkönyve, amiben a tulajdonosok </w:t>
      </w:r>
      <w:r w:rsidR="00E31273" w:rsidRPr="00407A40">
        <w:rPr>
          <w:b/>
          <w:lang w:val="hu-HU"/>
        </w:rPr>
        <w:t xml:space="preserve">9/2024.07.29, </w:t>
      </w:r>
      <w:r w:rsidR="00E31273" w:rsidRPr="00407A40">
        <w:rPr>
          <w:b/>
          <w:lang w:val="hu-HU" w:eastAsia="hu-HU"/>
        </w:rPr>
        <w:t>10/2024.07.29</w:t>
      </w:r>
      <w:proofErr w:type="gramStart"/>
      <w:r w:rsidR="00E31273" w:rsidRPr="00407A40">
        <w:rPr>
          <w:b/>
          <w:lang w:val="hu-HU" w:eastAsia="hu-HU"/>
        </w:rPr>
        <w:t>.,</w:t>
      </w:r>
      <w:proofErr w:type="gramEnd"/>
      <w:r w:rsidR="00E31273" w:rsidRPr="00407A40">
        <w:rPr>
          <w:b/>
          <w:lang w:val="hu-HU" w:eastAsia="hu-HU"/>
        </w:rPr>
        <w:t xml:space="preserve"> 11/2024.07.29. 12/2024.07.29</w:t>
      </w:r>
      <w:r w:rsidR="00E31273" w:rsidRPr="00407A40">
        <w:rPr>
          <w:lang w:val="hu-HU" w:eastAsia="hu-HU"/>
        </w:rPr>
        <w:t xml:space="preserve"> </w:t>
      </w:r>
      <w:r w:rsidRPr="00407A40">
        <w:rPr>
          <w:lang w:val="hu-HU"/>
        </w:rPr>
        <w:t>számú határozataikban döntöttek</w:t>
      </w:r>
      <w:r w:rsidR="00E31273" w:rsidRPr="00407A40">
        <w:rPr>
          <w:lang w:val="hu-HU"/>
        </w:rPr>
        <w:t xml:space="preserve"> a Havária pályázaton való részvételről, a támogatás igénybevételéről, a pályázat benyújtására illetve az Önkormányzattal a szerződés megkötésére meghatalmazott személyről, </w:t>
      </w:r>
      <w:r w:rsidR="00E31273" w:rsidRPr="00F36288">
        <w:rPr>
          <w:lang w:val="hu-HU"/>
        </w:rPr>
        <w:t>13</w:t>
      </w:r>
      <w:r w:rsidR="00E309D8" w:rsidRPr="00F36288">
        <w:rPr>
          <w:lang w:val="hu-HU"/>
        </w:rPr>
        <w:t>.</w:t>
      </w:r>
      <w:r w:rsidR="00E31273" w:rsidRPr="00F36288">
        <w:rPr>
          <w:lang w:val="hu-HU"/>
        </w:rPr>
        <w:t>253</w:t>
      </w:r>
      <w:r w:rsidR="00E309D8" w:rsidRPr="00F36288">
        <w:rPr>
          <w:lang w:val="hu-HU"/>
        </w:rPr>
        <w:t>.</w:t>
      </w:r>
      <w:r w:rsidR="00E31273" w:rsidRPr="00F36288">
        <w:rPr>
          <w:lang w:val="hu-HU"/>
        </w:rPr>
        <w:t>720</w:t>
      </w:r>
      <w:r w:rsidR="00E31273" w:rsidRPr="00407A40">
        <w:rPr>
          <w:lang w:val="hu-HU"/>
        </w:rPr>
        <w:t xml:space="preserve"> Ft vállalási árral </w:t>
      </w:r>
      <w:r w:rsidR="00724348">
        <w:rPr>
          <w:lang w:val="hu-HU"/>
        </w:rPr>
        <w:t xml:space="preserve">a </w:t>
      </w:r>
      <w:r w:rsidR="00E31273" w:rsidRPr="00407A40">
        <w:rPr>
          <w:lang w:val="hu-HU"/>
        </w:rPr>
        <w:t xml:space="preserve">munkát elvégző </w:t>
      </w:r>
      <w:r w:rsidR="00724348" w:rsidRPr="00724348">
        <w:rPr>
          <w:lang w:val="hu-HU"/>
        </w:rPr>
        <w:t>Geostabil Kft</w:t>
      </w:r>
      <w:r w:rsidR="00724348">
        <w:rPr>
          <w:lang w:val="hu-HU"/>
        </w:rPr>
        <w:t>.</w:t>
      </w:r>
      <w:r w:rsidR="00E31273" w:rsidRPr="00407A40">
        <w:rPr>
          <w:lang w:val="hu-HU"/>
        </w:rPr>
        <w:t xml:space="preserve"> kivitelezőről, a munkát átvevő személyről</w:t>
      </w:r>
      <w:r w:rsidR="00724348">
        <w:rPr>
          <w:lang w:val="hu-HU"/>
        </w:rPr>
        <w:t>.</w:t>
      </w:r>
    </w:p>
    <w:p w:rsidR="006A678B" w:rsidRDefault="006A678B" w:rsidP="00F36288">
      <w:pPr>
        <w:ind w:left="426"/>
        <w:jc w:val="both"/>
        <w:rPr>
          <w:lang w:val="hu-HU"/>
        </w:rPr>
      </w:pPr>
      <w:r w:rsidRPr="00407A40">
        <w:rPr>
          <w:lang w:val="hu-HU"/>
        </w:rPr>
        <w:t>(</w:t>
      </w:r>
      <w:r w:rsidR="00E31273" w:rsidRPr="00407A40">
        <w:rPr>
          <w:lang w:val="hu-HU"/>
        </w:rPr>
        <w:t>5</w:t>
      </w:r>
      <w:r w:rsidRPr="00407A40">
        <w:rPr>
          <w:lang w:val="hu-HU"/>
        </w:rPr>
        <w:t xml:space="preserve">. sz. melléklet; </w:t>
      </w:r>
      <w:r w:rsidR="00E31273" w:rsidRPr="00407A40">
        <w:rPr>
          <w:lang w:val="hu-HU"/>
        </w:rPr>
        <w:t>6</w:t>
      </w:r>
      <w:r w:rsidRPr="00407A40">
        <w:rPr>
          <w:lang w:val="hu-HU"/>
        </w:rPr>
        <w:t xml:space="preserve"> oldal)</w:t>
      </w:r>
    </w:p>
    <w:p w:rsidR="00B24E93" w:rsidRDefault="00B24E93" w:rsidP="006A678B">
      <w:pPr>
        <w:ind w:left="284"/>
        <w:jc w:val="both"/>
        <w:rPr>
          <w:lang w:val="hu-HU"/>
        </w:rPr>
      </w:pPr>
    </w:p>
    <w:p w:rsidR="00F778EF" w:rsidRDefault="00F778EF" w:rsidP="006A678B">
      <w:pPr>
        <w:ind w:left="284"/>
        <w:jc w:val="both"/>
        <w:rPr>
          <w:lang w:val="hu-HU"/>
        </w:rPr>
      </w:pPr>
    </w:p>
    <w:p w:rsidR="00F778EF" w:rsidRDefault="00B24E93" w:rsidP="00724348">
      <w:pPr>
        <w:pStyle w:val="Listaszerbekezds"/>
        <w:numPr>
          <w:ilvl w:val="0"/>
          <w:numId w:val="1"/>
        </w:numPr>
        <w:jc w:val="both"/>
        <w:rPr>
          <w:lang w:val="hu-HU"/>
        </w:rPr>
      </w:pPr>
      <w:r w:rsidRPr="00724348">
        <w:rPr>
          <w:b/>
          <w:lang w:val="hu-HU"/>
        </w:rPr>
        <w:lastRenderedPageBreak/>
        <w:t>A 2024. október 1.</w:t>
      </w:r>
      <w:r w:rsidRPr="00724348">
        <w:rPr>
          <w:lang w:val="hu-HU"/>
        </w:rPr>
        <w:t xml:space="preserve"> napján</w:t>
      </w:r>
      <w:r w:rsidRPr="00724348">
        <w:rPr>
          <w:b/>
          <w:lang w:val="hu-HU"/>
        </w:rPr>
        <w:t xml:space="preserve"> </w:t>
      </w:r>
      <w:r w:rsidRPr="00724348">
        <w:rPr>
          <w:lang w:val="hu-HU"/>
        </w:rPr>
        <w:t xml:space="preserve">megtartott </w:t>
      </w:r>
      <w:r w:rsidRPr="00724348">
        <w:rPr>
          <w:b/>
          <w:lang w:val="hu-HU"/>
        </w:rPr>
        <w:t>közgyűlés</w:t>
      </w:r>
      <w:r w:rsidRPr="00724348">
        <w:rPr>
          <w:lang w:val="hu-HU"/>
        </w:rPr>
        <w:t xml:space="preserve"> jegyzőkönyve, amiben a tulajdonosok </w:t>
      </w:r>
      <w:r w:rsidRPr="00724348">
        <w:rPr>
          <w:b/>
          <w:lang w:val="hu-HU"/>
        </w:rPr>
        <w:t>2/2024-10-01</w:t>
      </w:r>
      <w:r w:rsidRPr="00724348">
        <w:rPr>
          <w:lang w:val="hu-HU" w:eastAsia="hu-HU"/>
        </w:rPr>
        <w:t xml:space="preserve"> </w:t>
      </w:r>
      <w:r w:rsidRPr="00724348">
        <w:rPr>
          <w:lang w:val="hu-HU"/>
        </w:rPr>
        <w:t>számú határozatukban döntöttek</w:t>
      </w:r>
      <w:r w:rsidR="00724348">
        <w:rPr>
          <w:lang w:val="hu-HU"/>
        </w:rPr>
        <w:t>,</w:t>
      </w:r>
      <w:r w:rsidRPr="00724348">
        <w:rPr>
          <w:lang w:val="hu-HU"/>
        </w:rPr>
        <w:t xml:space="preserve"> hogy a cölöp megerősítési munkálatok pótmunkáját a Geostabil Kft-től kapott ajánlat szerinti bruttó 4</w:t>
      </w:r>
      <w:r w:rsidR="00F36288">
        <w:rPr>
          <w:lang w:val="hu-HU"/>
        </w:rPr>
        <w:t>.</w:t>
      </w:r>
      <w:r w:rsidRPr="00724348">
        <w:rPr>
          <w:lang w:val="hu-HU"/>
        </w:rPr>
        <w:t>942</w:t>
      </w:r>
      <w:r w:rsidR="00F36288">
        <w:rPr>
          <w:lang w:val="hu-HU"/>
        </w:rPr>
        <w:t>.</w:t>
      </w:r>
      <w:r w:rsidRPr="00724348">
        <w:rPr>
          <w:lang w:val="hu-HU"/>
        </w:rPr>
        <w:t>840 Ft</w:t>
      </w:r>
      <w:r w:rsidR="00724348" w:rsidRPr="00724348">
        <w:rPr>
          <w:lang w:val="hu-HU"/>
        </w:rPr>
        <w:t xml:space="preserve"> </w:t>
      </w:r>
      <w:r w:rsidR="00724348">
        <w:rPr>
          <w:lang w:val="hu-HU"/>
        </w:rPr>
        <w:t>ö</w:t>
      </w:r>
      <w:r w:rsidRPr="00724348">
        <w:rPr>
          <w:lang w:val="hu-HU"/>
        </w:rPr>
        <w:t>sszegben célbefizetéssel finanszírozzák</w:t>
      </w:r>
      <w:r w:rsidR="00F778EF">
        <w:rPr>
          <w:lang w:val="hu-HU"/>
        </w:rPr>
        <w:t>.</w:t>
      </w:r>
      <w:r w:rsidR="00724348">
        <w:rPr>
          <w:lang w:val="hu-HU"/>
        </w:rPr>
        <w:t xml:space="preserve"> </w:t>
      </w:r>
    </w:p>
    <w:p w:rsidR="00B24E93" w:rsidRPr="00724348" w:rsidRDefault="00F778EF" w:rsidP="00F778EF">
      <w:pPr>
        <w:pStyle w:val="Listaszerbekezds"/>
        <w:ind w:left="360"/>
        <w:jc w:val="both"/>
        <w:rPr>
          <w:lang w:val="hu-HU"/>
        </w:rPr>
      </w:pPr>
      <w:r w:rsidRPr="00F778EF">
        <w:rPr>
          <w:lang w:val="hu-HU"/>
        </w:rPr>
        <w:t>Így a</w:t>
      </w:r>
      <w:r>
        <w:rPr>
          <w:b/>
          <w:lang w:val="hu-HU"/>
        </w:rPr>
        <w:t xml:space="preserve"> </w:t>
      </w:r>
      <w:r w:rsidRPr="00F778EF">
        <w:rPr>
          <w:lang w:val="hu-HU"/>
        </w:rPr>
        <w:t>felújítás teljes összege:</w:t>
      </w:r>
      <w:r>
        <w:rPr>
          <w:b/>
          <w:lang w:val="hu-HU"/>
        </w:rPr>
        <w:t xml:space="preserve"> </w:t>
      </w:r>
      <w:r w:rsidR="00724348" w:rsidRPr="00407A40">
        <w:rPr>
          <w:lang w:val="hu-HU"/>
        </w:rPr>
        <w:t>13</w:t>
      </w:r>
      <w:r w:rsidR="00F36288">
        <w:rPr>
          <w:lang w:val="hu-HU"/>
        </w:rPr>
        <w:t>.</w:t>
      </w:r>
      <w:r w:rsidR="00724348" w:rsidRPr="00407A40">
        <w:rPr>
          <w:lang w:val="hu-HU"/>
        </w:rPr>
        <w:t>253</w:t>
      </w:r>
      <w:r w:rsidR="00F36288">
        <w:rPr>
          <w:lang w:val="hu-HU"/>
        </w:rPr>
        <w:t>.</w:t>
      </w:r>
      <w:r w:rsidR="00724348" w:rsidRPr="00407A40">
        <w:rPr>
          <w:lang w:val="hu-HU"/>
        </w:rPr>
        <w:t>720</w:t>
      </w:r>
      <w:r w:rsidR="00724348">
        <w:rPr>
          <w:lang w:val="hu-HU"/>
        </w:rPr>
        <w:t xml:space="preserve"> + </w:t>
      </w:r>
      <w:r w:rsidR="00724348" w:rsidRPr="00724348">
        <w:rPr>
          <w:lang w:val="hu-HU"/>
        </w:rPr>
        <w:t>4</w:t>
      </w:r>
      <w:r w:rsidR="00F36288">
        <w:rPr>
          <w:lang w:val="hu-HU"/>
        </w:rPr>
        <w:t>.</w:t>
      </w:r>
      <w:r w:rsidR="00724348" w:rsidRPr="00724348">
        <w:rPr>
          <w:lang w:val="hu-HU"/>
        </w:rPr>
        <w:t>942</w:t>
      </w:r>
      <w:r w:rsidR="00F36288">
        <w:rPr>
          <w:lang w:val="hu-HU"/>
        </w:rPr>
        <w:t>.</w:t>
      </w:r>
      <w:r w:rsidR="00724348" w:rsidRPr="00724348">
        <w:rPr>
          <w:lang w:val="hu-HU"/>
        </w:rPr>
        <w:t>840</w:t>
      </w:r>
      <w:r w:rsidR="00724348">
        <w:rPr>
          <w:lang w:val="hu-HU"/>
        </w:rPr>
        <w:t xml:space="preserve"> = </w:t>
      </w:r>
      <w:r w:rsidR="00724348" w:rsidRPr="00724348">
        <w:rPr>
          <w:lang w:val="hu-HU"/>
        </w:rPr>
        <w:t>18.196.560</w:t>
      </w:r>
      <w:r>
        <w:rPr>
          <w:lang w:val="hu-HU"/>
        </w:rPr>
        <w:t>.-Ft</w:t>
      </w:r>
    </w:p>
    <w:p w:rsidR="006A678B" w:rsidRDefault="00736094" w:rsidP="00736094">
      <w:pPr>
        <w:ind w:left="-142"/>
        <w:rPr>
          <w:lang w:val="hu-HU"/>
        </w:rPr>
      </w:pPr>
      <w:r>
        <w:rPr>
          <w:lang w:val="hu-HU"/>
        </w:rPr>
        <w:tab/>
        <w:t xml:space="preserve">      (6. sz. melléklet; 2 oldal)</w:t>
      </w:r>
    </w:p>
    <w:p w:rsidR="00736094" w:rsidRPr="00407A40" w:rsidRDefault="00736094" w:rsidP="00736094">
      <w:pPr>
        <w:ind w:left="-142"/>
        <w:rPr>
          <w:lang w:val="hu-HU"/>
        </w:rPr>
      </w:pPr>
    </w:p>
    <w:p w:rsidR="00F778EF" w:rsidRDefault="00407A40" w:rsidP="00724348">
      <w:pPr>
        <w:numPr>
          <w:ilvl w:val="0"/>
          <w:numId w:val="1"/>
        </w:numPr>
        <w:contextualSpacing/>
        <w:jc w:val="both"/>
        <w:rPr>
          <w:lang w:val="hu-HU"/>
        </w:rPr>
      </w:pPr>
      <w:r w:rsidRPr="009B19EC">
        <w:rPr>
          <w:b/>
          <w:lang w:val="hu-HU"/>
        </w:rPr>
        <w:t xml:space="preserve">Geostabil Kft-vel kötött </w:t>
      </w:r>
      <w:r w:rsidRPr="009B19EC">
        <w:rPr>
          <w:lang w:val="hu-HU"/>
        </w:rPr>
        <w:t>2024</w:t>
      </w:r>
      <w:r w:rsidR="00F36288" w:rsidRPr="009B19EC">
        <w:rPr>
          <w:lang w:val="hu-HU"/>
        </w:rPr>
        <w:t>.</w:t>
      </w:r>
      <w:r w:rsidRPr="009B19EC">
        <w:rPr>
          <w:lang w:val="hu-HU"/>
        </w:rPr>
        <w:t xml:space="preserve"> augusztus 27. napján kelt</w:t>
      </w:r>
      <w:r w:rsidRPr="009B19EC">
        <w:rPr>
          <w:b/>
          <w:lang w:val="hu-HU"/>
        </w:rPr>
        <w:t xml:space="preserve"> szerződés</w:t>
      </w:r>
      <w:r w:rsidR="00F36288" w:rsidRPr="009B19EC">
        <w:rPr>
          <w:b/>
          <w:lang w:val="hu-HU"/>
        </w:rPr>
        <w:t xml:space="preserve"> módosítás</w:t>
      </w:r>
      <w:r w:rsidRPr="009B19EC">
        <w:rPr>
          <w:b/>
          <w:lang w:val="hu-HU"/>
        </w:rPr>
        <w:t xml:space="preserve"> </w:t>
      </w:r>
      <w:r w:rsidRPr="009B19EC">
        <w:rPr>
          <w:lang w:val="hu-HU"/>
        </w:rPr>
        <w:t>és a k</w:t>
      </w:r>
      <w:r w:rsidR="00724348" w:rsidRPr="009B19EC">
        <w:rPr>
          <w:lang w:val="hu-HU"/>
        </w:rPr>
        <w:t>i</w:t>
      </w:r>
      <w:r w:rsidRPr="009B19EC">
        <w:rPr>
          <w:lang w:val="hu-HU"/>
        </w:rPr>
        <w:t xml:space="preserve">vitelező </w:t>
      </w:r>
      <w:r w:rsidR="006A678B" w:rsidRPr="009B19EC">
        <w:rPr>
          <w:lang w:val="hu-HU"/>
        </w:rPr>
        <w:t>árajánlat</w:t>
      </w:r>
      <w:r w:rsidRPr="009B19EC">
        <w:rPr>
          <w:lang w:val="hu-HU"/>
        </w:rPr>
        <w:t>a</w:t>
      </w:r>
      <w:r w:rsidR="00F36288" w:rsidRPr="009B19EC">
        <w:rPr>
          <w:lang w:val="hu-HU"/>
        </w:rPr>
        <w:t>i</w:t>
      </w:r>
      <w:r w:rsidRPr="009B19EC">
        <w:rPr>
          <w:lang w:val="hu-HU"/>
        </w:rPr>
        <w:t xml:space="preserve"> az alapmegerősítő mikrocölöpözésről.</w:t>
      </w:r>
      <w:r w:rsidR="00724348" w:rsidRPr="009B19EC">
        <w:rPr>
          <w:lang w:val="hu-HU"/>
        </w:rPr>
        <w:t xml:space="preserve"> </w:t>
      </w:r>
    </w:p>
    <w:p w:rsidR="00F36288" w:rsidRPr="009B19EC" w:rsidRDefault="006A678B" w:rsidP="00F778EF">
      <w:pPr>
        <w:ind w:left="360"/>
        <w:contextualSpacing/>
        <w:jc w:val="both"/>
        <w:rPr>
          <w:lang w:val="hu-HU"/>
        </w:rPr>
      </w:pPr>
      <w:r w:rsidRPr="009B19EC">
        <w:rPr>
          <w:lang w:val="hu-HU"/>
        </w:rPr>
        <w:t>A</w:t>
      </w:r>
      <w:r w:rsidR="00407A40" w:rsidRPr="009B19EC">
        <w:rPr>
          <w:lang w:val="hu-HU"/>
        </w:rPr>
        <w:t xml:space="preserve"> szerződéses összeg és az árajánlat összege</w:t>
      </w:r>
      <w:r w:rsidRPr="009B19EC">
        <w:rPr>
          <w:b/>
          <w:lang w:val="hu-HU"/>
        </w:rPr>
        <w:t xml:space="preserve"> </w:t>
      </w:r>
      <w:r w:rsidR="00724348" w:rsidRPr="009B19EC">
        <w:rPr>
          <w:b/>
          <w:lang w:val="hu-HU"/>
        </w:rPr>
        <w:t xml:space="preserve">is </w:t>
      </w:r>
      <w:r w:rsidRPr="009B19EC">
        <w:rPr>
          <w:b/>
          <w:lang w:val="hu-HU"/>
        </w:rPr>
        <w:t>összesen</w:t>
      </w:r>
      <w:r w:rsidR="00601904" w:rsidRPr="009B19EC">
        <w:rPr>
          <w:lang w:val="hu-HU"/>
        </w:rPr>
        <w:t xml:space="preserve">: </w:t>
      </w:r>
      <w:r w:rsidR="00407A40" w:rsidRPr="009B19EC">
        <w:rPr>
          <w:lang w:val="hu-HU"/>
        </w:rPr>
        <w:t>14</w:t>
      </w:r>
      <w:r w:rsidR="00F36288" w:rsidRPr="009B19EC">
        <w:rPr>
          <w:lang w:val="hu-HU"/>
        </w:rPr>
        <w:t>.</w:t>
      </w:r>
      <w:r w:rsidR="00407A40" w:rsidRPr="009B19EC">
        <w:rPr>
          <w:lang w:val="hu-HU"/>
        </w:rPr>
        <w:t>328</w:t>
      </w:r>
      <w:r w:rsidR="00F36288" w:rsidRPr="009B19EC">
        <w:rPr>
          <w:lang w:val="hu-HU"/>
        </w:rPr>
        <w:t>.</w:t>
      </w:r>
      <w:r w:rsidR="00407A40" w:rsidRPr="009B19EC">
        <w:rPr>
          <w:lang w:val="hu-HU"/>
        </w:rPr>
        <w:t>000 Ft + ÁFA=</w:t>
      </w:r>
      <w:r w:rsidR="00407A40" w:rsidRPr="009B19EC">
        <w:rPr>
          <w:b/>
          <w:lang w:val="hu-HU"/>
        </w:rPr>
        <w:t>18.196.560 Ft</w:t>
      </w:r>
      <w:r w:rsidR="00B24E93" w:rsidRPr="009B19EC">
        <w:rPr>
          <w:b/>
          <w:lang w:val="hu-HU"/>
        </w:rPr>
        <w:t xml:space="preserve">. </w:t>
      </w:r>
    </w:p>
    <w:p w:rsidR="006A678B" w:rsidRPr="00407A40" w:rsidRDefault="00601904" w:rsidP="00F36288">
      <w:pPr>
        <w:ind w:left="142" w:firstLine="284"/>
        <w:jc w:val="both"/>
        <w:rPr>
          <w:lang w:val="hu-HU"/>
        </w:rPr>
      </w:pPr>
      <w:r w:rsidRPr="009B19EC">
        <w:rPr>
          <w:lang w:val="hu-HU"/>
        </w:rPr>
        <w:t>(</w:t>
      </w:r>
      <w:r w:rsidR="00B24E93" w:rsidRPr="009B19EC">
        <w:rPr>
          <w:lang w:val="hu-HU"/>
        </w:rPr>
        <w:t>7</w:t>
      </w:r>
      <w:r w:rsidR="006A678B" w:rsidRPr="009B19EC">
        <w:rPr>
          <w:lang w:val="hu-HU"/>
        </w:rPr>
        <w:t xml:space="preserve">. sz. melléklet; </w:t>
      </w:r>
      <w:r w:rsidR="00407A40" w:rsidRPr="009B19EC">
        <w:rPr>
          <w:lang w:val="hu-HU"/>
        </w:rPr>
        <w:t>8</w:t>
      </w:r>
      <w:r w:rsidR="006A678B" w:rsidRPr="009B19EC">
        <w:rPr>
          <w:lang w:val="hu-HU"/>
        </w:rPr>
        <w:t xml:space="preserve"> oldal)</w:t>
      </w:r>
    </w:p>
    <w:p w:rsidR="006A678B" w:rsidRPr="00407A40" w:rsidRDefault="006A678B" w:rsidP="006A678B">
      <w:pPr>
        <w:rPr>
          <w:lang w:val="hu-HU"/>
        </w:rPr>
      </w:pPr>
    </w:p>
    <w:p w:rsidR="009B19EC" w:rsidRDefault="007E7987" w:rsidP="009B19EC">
      <w:pPr>
        <w:pStyle w:val="Listaszerbekezds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</w:t>
      </w:r>
      <w:r w:rsidR="009B19EC" w:rsidRPr="000D1802">
        <w:rPr>
          <w:lang w:val="hu-HU"/>
        </w:rPr>
        <w:t xml:space="preserve"> közös képviselő </w:t>
      </w:r>
      <w:r>
        <w:rPr>
          <w:lang w:val="hu-HU"/>
        </w:rPr>
        <w:t xml:space="preserve">2024. október 5. napján kelt </w:t>
      </w:r>
      <w:r w:rsidR="009B19EC" w:rsidRPr="000D1802">
        <w:rPr>
          <w:lang w:val="hu-HU"/>
        </w:rPr>
        <w:t>nyilatkoz</w:t>
      </w:r>
      <w:r w:rsidR="00F778EF">
        <w:rPr>
          <w:lang w:val="hu-HU"/>
        </w:rPr>
        <w:t xml:space="preserve">ata </w:t>
      </w:r>
      <w:r>
        <w:rPr>
          <w:lang w:val="hu-HU"/>
        </w:rPr>
        <w:t>alapján</w:t>
      </w:r>
      <w:r w:rsidR="00F778EF">
        <w:rPr>
          <w:lang w:val="hu-HU"/>
        </w:rPr>
        <w:t xml:space="preserve"> a társasházi közgyűlésen elfogadott műszaki ellenőrzést végző céggel a szerződéskötés nem jött létre. Az új</w:t>
      </w:r>
      <w:r w:rsidR="000D1802" w:rsidRPr="000D1802">
        <w:rPr>
          <w:lang w:val="hu-HU"/>
        </w:rPr>
        <w:t xml:space="preserve"> műszaki ellenőr </w:t>
      </w:r>
      <w:r w:rsidR="000D1802" w:rsidRPr="00A076BB">
        <w:rPr>
          <w:lang w:val="hu-HU"/>
        </w:rPr>
        <w:t>Szakács Zsolt</w:t>
      </w:r>
      <w:r>
        <w:rPr>
          <w:lang w:val="hu-HU"/>
        </w:rPr>
        <w:t>. A</w:t>
      </w:r>
      <w:r w:rsidR="00F778EF">
        <w:rPr>
          <w:lang w:val="hu-HU"/>
        </w:rPr>
        <w:t xml:space="preserve"> </w:t>
      </w:r>
      <w:r>
        <w:rPr>
          <w:lang w:val="hu-HU"/>
        </w:rPr>
        <w:t>T</w:t>
      </w:r>
      <w:r w:rsidR="00F778EF">
        <w:rPr>
          <w:lang w:val="hu-HU"/>
        </w:rPr>
        <w:t>ársasház</w:t>
      </w:r>
      <w:r>
        <w:rPr>
          <w:lang w:val="hu-HU"/>
        </w:rPr>
        <w:t xml:space="preserve"> 2024. augusztus 24. napján a műszaki ellenőrzésre vonatkozó </w:t>
      </w:r>
      <w:r w:rsidR="00F778EF">
        <w:rPr>
          <w:lang w:val="hu-HU"/>
        </w:rPr>
        <w:t xml:space="preserve">szerződést </w:t>
      </w:r>
      <w:r>
        <w:rPr>
          <w:lang w:val="hu-HU"/>
        </w:rPr>
        <w:t>meg</w:t>
      </w:r>
      <w:r w:rsidR="00F778EF">
        <w:rPr>
          <w:lang w:val="hu-HU"/>
        </w:rPr>
        <w:t>kötött</w:t>
      </w:r>
      <w:r>
        <w:rPr>
          <w:lang w:val="hu-HU"/>
        </w:rPr>
        <w:t>e a vállalkozóval. A közös képviselő nyilatkozott, hogy az új műszaki ellenőr</w:t>
      </w:r>
      <w:r w:rsidR="000D1802" w:rsidRPr="000D1802">
        <w:rPr>
          <w:lang w:val="hu-HU"/>
        </w:rPr>
        <w:t xml:space="preserve"> személyéről a közgyűlést tájékoztatta</w:t>
      </w:r>
      <w:r w:rsidR="000D1802">
        <w:rPr>
          <w:lang w:val="hu-HU"/>
        </w:rPr>
        <w:t>.</w:t>
      </w:r>
    </w:p>
    <w:p w:rsidR="000D1802" w:rsidRPr="000D1802" w:rsidRDefault="00736094" w:rsidP="000D1802">
      <w:pPr>
        <w:pStyle w:val="Listaszerbekezds"/>
        <w:ind w:left="360"/>
        <w:jc w:val="both"/>
        <w:rPr>
          <w:lang w:val="hu-HU"/>
        </w:rPr>
      </w:pPr>
      <w:r>
        <w:rPr>
          <w:lang w:val="hu-HU"/>
        </w:rPr>
        <w:t>(8</w:t>
      </w:r>
      <w:r w:rsidR="000D1802" w:rsidRPr="000D1802">
        <w:rPr>
          <w:lang w:val="hu-HU"/>
        </w:rPr>
        <w:t xml:space="preserve">. sz. melléklet; </w:t>
      </w:r>
      <w:r w:rsidR="000D1802">
        <w:rPr>
          <w:lang w:val="hu-HU"/>
        </w:rPr>
        <w:t>1</w:t>
      </w:r>
      <w:r w:rsidR="000D1802" w:rsidRPr="000D1802">
        <w:rPr>
          <w:lang w:val="hu-HU"/>
        </w:rPr>
        <w:t xml:space="preserve"> oldal)</w:t>
      </w:r>
    </w:p>
    <w:p w:rsidR="000D1802" w:rsidRPr="009B19EC" w:rsidRDefault="000D1802" w:rsidP="000D1802">
      <w:pPr>
        <w:pStyle w:val="Listaszerbekezds"/>
        <w:ind w:left="360"/>
        <w:jc w:val="both"/>
        <w:rPr>
          <w:highlight w:val="yellow"/>
          <w:lang w:val="hu-HU"/>
        </w:rPr>
      </w:pPr>
    </w:p>
    <w:p w:rsidR="003F7F2D" w:rsidRPr="003F7F2D" w:rsidRDefault="003F7F2D" w:rsidP="003F7F2D">
      <w:pPr>
        <w:pStyle w:val="Listaszerbekezds"/>
        <w:numPr>
          <w:ilvl w:val="0"/>
          <w:numId w:val="1"/>
        </w:numPr>
        <w:jc w:val="both"/>
        <w:rPr>
          <w:lang w:val="hu-HU"/>
        </w:rPr>
      </w:pPr>
      <w:r w:rsidRPr="003F7F2D">
        <w:rPr>
          <w:lang w:val="hu-HU"/>
        </w:rPr>
        <w:t xml:space="preserve">A munkát a kivitelező a pályázati adatlap alapján 2024. augusztus 29-30. között végezte el. </w:t>
      </w:r>
    </w:p>
    <w:p w:rsidR="003F7F2D" w:rsidRDefault="003F7F2D" w:rsidP="006A678B">
      <w:pPr>
        <w:jc w:val="both"/>
        <w:rPr>
          <w:lang w:val="hu-HU"/>
        </w:rPr>
      </w:pPr>
    </w:p>
    <w:p w:rsidR="00A076BB" w:rsidRDefault="00A076BB" w:rsidP="006A678B">
      <w:pPr>
        <w:jc w:val="both"/>
        <w:rPr>
          <w:lang w:val="hu-HU"/>
        </w:rPr>
      </w:pPr>
    </w:p>
    <w:p w:rsidR="0002611C" w:rsidRDefault="007E7987" w:rsidP="006A678B">
      <w:pPr>
        <w:jc w:val="both"/>
        <w:rPr>
          <w:lang w:val="hu-HU"/>
        </w:rPr>
      </w:pPr>
      <w:r>
        <w:rPr>
          <w:lang w:val="hu-HU"/>
        </w:rPr>
        <w:t>A pályázat</w:t>
      </w:r>
      <w:r w:rsidR="003F7F2D">
        <w:rPr>
          <w:lang w:val="hu-HU"/>
        </w:rPr>
        <w:t xml:space="preserve">hoz utólagosan csatolt műszaki ellenőri szerződés elfogadása javasolt, annak ellenére, hogy a közgyűlési határozatot erre vonatkozóan a közös képviselő nem tudta benyújtani. A pályázati felhívás alapján a </w:t>
      </w:r>
      <w:r w:rsidR="003F7F2D" w:rsidRPr="00285486">
        <w:rPr>
          <w:u w:val="single"/>
          <w:lang w:val="hu-HU"/>
        </w:rPr>
        <w:t xml:space="preserve">pályázat utófinanszírozott, vagyis </w:t>
      </w:r>
      <w:r w:rsidR="003F7F2D">
        <w:rPr>
          <w:u w:val="single"/>
          <w:lang w:val="hu-HU"/>
        </w:rPr>
        <w:t xml:space="preserve">a </w:t>
      </w:r>
      <w:r w:rsidR="003F7F2D">
        <w:rPr>
          <w:lang w:val="hu-HU"/>
        </w:rPr>
        <w:t>támogatás kifizetése csak abban az esetben valósulhat meg, ha a műszaki ellenőr a felújítási munkák szakszerűségét igazolta és a benyújtásra kerülő számlák kifizetésre kerültek.</w:t>
      </w:r>
    </w:p>
    <w:p w:rsidR="006A678B" w:rsidRDefault="006A678B" w:rsidP="006A678B">
      <w:pPr>
        <w:jc w:val="both"/>
        <w:rPr>
          <w:b/>
          <w:lang w:val="hu-HU"/>
        </w:rPr>
      </w:pPr>
    </w:p>
    <w:p w:rsidR="00A076BB" w:rsidRPr="00407A40" w:rsidRDefault="00A076BB" w:rsidP="006A678B">
      <w:pPr>
        <w:jc w:val="both"/>
        <w:rPr>
          <w:b/>
          <w:lang w:val="hu-HU"/>
        </w:rPr>
      </w:pPr>
    </w:p>
    <w:p w:rsidR="006A678B" w:rsidRPr="00407A40" w:rsidRDefault="006A678B" w:rsidP="006A678B">
      <w:pPr>
        <w:jc w:val="both"/>
        <w:rPr>
          <w:i/>
          <w:lang w:val="hu-HU"/>
        </w:rPr>
      </w:pPr>
      <w:r w:rsidRPr="00407A40">
        <w:rPr>
          <w:b/>
          <w:lang w:val="hu-HU"/>
        </w:rPr>
        <w:t>A pályázat támogatásra javasol</w:t>
      </w:r>
      <w:r w:rsidR="007E7987">
        <w:rPr>
          <w:b/>
          <w:lang w:val="hu-HU"/>
        </w:rPr>
        <w:t xml:space="preserve">t. </w:t>
      </w:r>
      <w:r w:rsidRPr="00407A40">
        <w:rPr>
          <w:i/>
          <w:lang w:val="hu-HU"/>
        </w:rPr>
        <w:t>Kérem a T. Bizottságot, hogy átruházott feladat- és hatáskörében eljárva hozza meg határozatát.</w:t>
      </w:r>
    </w:p>
    <w:p w:rsidR="006A678B" w:rsidRPr="00407A40" w:rsidRDefault="006A678B" w:rsidP="006A678B">
      <w:pPr>
        <w:jc w:val="center"/>
        <w:rPr>
          <w:b/>
          <w:lang w:val="hu-HU"/>
        </w:rPr>
      </w:pPr>
    </w:p>
    <w:p w:rsidR="006A678B" w:rsidRDefault="006A678B" w:rsidP="006A678B">
      <w:pPr>
        <w:jc w:val="center"/>
        <w:rPr>
          <w:b/>
          <w:lang w:val="hu-HU"/>
        </w:rPr>
      </w:pPr>
    </w:p>
    <w:p w:rsidR="00A076BB" w:rsidRDefault="00A076BB" w:rsidP="006A678B">
      <w:pPr>
        <w:jc w:val="center"/>
        <w:rPr>
          <w:b/>
          <w:lang w:val="hu-HU"/>
        </w:rPr>
      </w:pPr>
    </w:p>
    <w:p w:rsidR="00A076BB" w:rsidRDefault="00A076BB" w:rsidP="006A678B">
      <w:pPr>
        <w:jc w:val="center"/>
        <w:rPr>
          <w:b/>
          <w:lang w:val="hu-HU"/>
        </w:rPr>
      </w:pPr>
    </w:p>
    <w:p w:rsidR="00A076BB" w:rsidRDefault="00A076BB" w:rsidP="006A678B">
      <w:pPr>
        <w:jc w:val="center"/>
        <w:rPr>
          <w:b/>
          <w:lang w:val="hu-HU"/>
        </w:rPr>
      </w:pPr>
    </w:p>
    <w:p w:rsidR="00A076BB" w:rsidRDefault="00A076BB" w:rsidP="006A678B">
      <w:pPr>
        <w:jc w:val="center"/>
        <w:rPr>
          <w:b/>
          <w:lang w:val="hu-HU"/>
        </w:rPr>
      </w:pPr>
    </w:p>
    <w:p w:rsidR="00A076BB" w:rsidRDefault="00A076BB" w:rsidP="006A678B">
      <w:pPr>
        <w:jc w:val="center"/>
        <w:rPr>
          <w:b/>
          <w:lang w:val="hu-HU"/>
        </w:rPr>
      </w:pPr>
    </w:p>
    <w:p w:rsidR="00A076BB" w:rsidRDefault="00A076BB" w:rsidP="006A678B">
      <w:pPr>
        <w:jc w:val="center"/>
        <w:rPr>
          <w:b/>
          <w:lang w:val="hu-HU"/>
        </w:rPr>
      </w:pPr>
    </w:p>
    <w:p w:rsidR="00A076BB" w:rsidRDefault="00A076BB" w:rsidP="006A678B">
      <w:pPr>
        <w:jc w:val="center"/>
        <w:rPr>
          <w:b/>
          <w:lang w:val="hu-HU"/>
        </w:rPr>
      </w:pPr>
    </w:p>
    <w:p w:rsidR="00A076BB" w:rsidRDefault="00A076BB" w:rsidP="006A678B">
      <w:pPr>
        <w:jc w:val="center"/>
        <w:rPr>
          <w:b/>
          <w:lang w:val="hu-HU"/>
        </w:rPr>
      </w:pPr>
    </w:p>
    <w:p w:rsidR="00A076BB" w:rsidRDefault="00A076BB" w:rsidP="006A678B">
      <w:pPr>
        <w:jc w:val="center"/>
        <w:rPr>
          <w:b/>
          <w:lang w:val="hu-HU"/>
        </w:rPr>
      </w:pPr>
    </w:p>
    <w:p w:rsidR="00A076BB" w:rsidRPr="00407A40" w:rsidRDefault="00A076BB" w:rsidP="006A678B">
      <w:pPr>
        <w:jc w:val="center"/>
        <w:rPr>
          <w:b/>
          <w:lang w:val="hu-HU"/>
        </w:rPr>
      </w:pPr>
    </w:p>
    <w:p w:rsidR="006A678B" w:rsidRPr="00407A40" w:rsidRDefault="006A678B" w:rsidP="006A678B">
      <w:pPr>
        <w:jc w:val="center"/>
        <w:rPr>
          <w:b/>
          <w:lang w:val="hu-HU"/>
        </w:rPr>
      </w:pPr>
      <w:r w:rsidRPr="00407A40">
        <w:rPr>
          <w:b/>
          <w:lang w:val="hu-HU"/>
        </w:rPr>
        <w:t>HATÁROZATI JAVASLAT</w:t>
      </w:r>
    </w:p>
    <w:p w:rsidR="006A678B" w:rsidRPr="00407A40" w:rsidRDefault="006A678B" w:rsidP="006A678B">
      <w:pPr>
        <w:jc w:val="center"/>
        <w:rPr>
          <w:lang w:val="hu-HU"/>
        </w:rPr>
      </w:pPr>
    </w:p>
    <w:p w:rsidR="006A678B" w:rsidRPr="00407A40" w:rsidRDefault="006A678B" w:rsidP="006A678B">
      <w:pPr>
        <w:jc w:val="center"/>
        <w:rPr>
          <w:lang w:val="hu-HU"/>
        </w:rPr>
      </w:pPr>
    </w:p>
    <w:p w:rsidR="006A678B" w:rsidRPr="00407A40" w:rsidRDefault="006A678B" w:rsidP="006A678B">
      <w:pPr>
        <w:jc w:val="both"/>
        <w:rPr>
          <w:lang w:val="hu-HU"/>
        </w:rPr>
      </w:pPr>
      <w:r w:rsidRPr="00407A40">
        <w:rPr>
          <w:lang w:val="hu-HU"/>
        </w:rPr>
        <w:t>A Budapest Főváros II. Kerületi Önkormányzat Képviselő-testületének a társasházak felújításának pénzügyi támogatásáról szóló 11/2023. (III. 31.) önkormányzati rendelet és az önkormányzat Szervezeti és Működési Szabályzatáról szóló 13/1992. (VII.01.) önkormányzati rendelet a Bizottságok feladatáról és hatásköréről szóló 11. mellékletének 5.1.10, 5.1.11, pontja értelmében a Településüzemeltetési, Környezetvédelmi és Közbiztonsági Bizottság dönt a társasházak felújítására vonatkozó pénzügyi támogatás fajtájáról és mértékéről, valamint élet és balesetveszély esetén – pályázaton kívül – megfelelő szakértői véleménnyel, alátámasztott kérelemre adható támogatás mértékéről.</w:t>
      </w:r>
    </w:p>
    <w:p w:rsidR="006A678B" w:rsidRPr="00407A40" w:rsidRDefault="006A678B" w:rsidP="006A678B">
      <w:pPr>
        <w:jc w:val="both"/>
        <w:rPr>
          <w:lang w:val="hu-HU"/>
        </w:rPr>
      </w:pPr>
    </w:p>
    <w:p w:rsidR="006A678B" w:rsidRPr="00407A40" w:rsidRDefault="006A678B" w:rsidP="006A678B">
      <w:pPr>
        <w:jc w:val="both"/>
        <w:rPr>
          <w:b/>
          <w:u w:val="dotted"/>
          <w:lang w:val="hu-HU"/>
        </w:rPr>
      </w:pPr>
      <w:r w:rsidRPr="00407A40">
        <w:rPr>
          <w:lang w:val="hu-HU"/>
        </w:rPr>
        <w:t xml:space="preserve">A Településüzemeltetési, Környezetvédelmi és Közbiztonsági Bizottság átruházott hatáskörben eljárva úgy dönt, hogy a </w:t>
      </w:r>
      <w:r w:rsidRPr="00407A40">
        <w:rPr>
          <w:b/>
          <w:lang w:val="hu-HU"/>
        </w:rPr>
        <w:t>HAVARIA Keretből</w:t>
      </w:r>
      <w:r w:rsidRPr="00407A40">
        <w:rPr>
          <w:lang w:val="hu-HU"/>
        </w:rPr>
        <w:t xml:space="preserve"> támogatja a </w:t>
      </w:r>
      <w:r w:rsidR="007D636E" w:rsidRPr="00407A40">
        <w:rPr>
          <w:b/>
          <w:noProof/>
          <w:lang w:val="hu-HU"/>
        </w:rPr>
        <w:t>1022 Budapest, Hankóczy Jenő utca 17-19.</w:t>
      </w:r>
      <w:r w:rsidR="00A076BB">
        <w:rPr>
          <w:b/>
          <w:noProof/>
          <w:lang w:val="hu-HU"/>
        </w:rPr>
        <w:t xml:space="preserve"> – Detrekő u. 2/A</w:t>
      </w:r>
      <w:r w:rsidR="00F36288">
        <w:rPr>
          <w:b/>
          <w:noProof/>
          <w:lang w:val="hu-HU"/>
        </w:rPr>
        <w:t>.</w:t>
      </w:r>
      <w:r w:rsidR="007D636E" w:rsidRPr="00407A40">
        <w:rPr>
          <w:noProof/>
          <w:lang w:val="hu-HU"/>
        </w:rPr>
        <w:t xml:space="preserve"> szám (hrsz.</w:t>
      </w:r>
      <w:r w:rsidR="00F36288">
        <w:rPr>
          <w:noProof/>
          <w:lang w:val="hu-HU"/>
        </w:rPr>
        <w:t>:</w:t>
      </w:r>
      <w:r w:rsidR="007D636E" w:rsidRPr="00407A40">
        <w:rPr>
          <w:noProof/>
          <w:lang w:val="hu-HU"/>
        </w:rPr>
        <w:t xml:space="preserve"> 12266/4) alatti</w:t>
      </w:r>
      <w:r w:rsidRPr="00407A40">
        <w:rPr>
          <w:lang w:val="hu-HU"/>
        </w:rPr>
        <w:t xml:space="preserve"> társasház élet- és balesetveszélyes </w:t>
      </w:r>
      <w:r w:rsidR="007D636E" w:rsidRPr="00407A40">
        <w:rPr>
          <w:b/>
          <w:lang w:val="hu-HU"/>
        </w:rPr>
        <w:t>alapozásának</w:t>
      </w:r>
      <w:r w:rsidRPr="00407A40">
        <w:rPr>
          <w:b/>
          <w:lang w:val="hu-HU"/>
        </w:rPr>
        <w:t xml:space="preserve"> felújítási munkáit.</w:t>
      </w:r>
    </w:p>
    <w:p w:rsidR="006A678B" w:rsidRPr="00407A40" w:rsidRDefault="006A678B" w:rsidP="006A678B">
      <w:pPr>
        <w:jc w:val="both"/>
        <w:rPr>
          <w:lang w:val="hu-HU"/>
        </w:rPr>
      </w:pPr>
    </w:p>
    <w:p w:rsidR="006A678B" w:rsidRPr="00407A40" w:rsidRDefault="006A678B" w:rsidP="006A678B">
      <w:pPr>
        <w:jc w:val="both"/>
        <w:rPr>
          <w:lang w:val="hu-HU"/>
        </w:rPr>
      </w:pPr>
      <w:r w:rsidRPr="00407A40">
        <w:rPr>
          <w:lang w:val="hu-HU"/>
        </w:rPr>
        <w:t xml:space="preserve">A Társasháznak vissza nem térítendő támogatásként a tervezett </w:t>
      </w:r>
      <w:r w:rsidR="007D636E" w:rsidRPr="00407A40">
        <w:rPr>
          <w:b/>
          <w:lang w:val="hu-HU"/>
        </w:rPr>
        <w:t>18.196.560</w:t>
      </w:r>
      <w:r w:rsidRPr="00407A40">
        <w:rPr>
          <w:b/>
          <w:lang w:val="hu-HU"/>
        </w:rPr>
        <w:t xml:space="preserve"> Ft</w:t>
      </w:r>
      <w:r w:rsidRPr="00407A40">
        <w:rPr>
          <w:lang w:val="hu-HU"/>
        </w:rPr>
        <w:t xml:space="preserve"> összköltség </w:t>
      </w:r>
      <w:r w:rsidRPr="00407A40">
        <w:rPr>
          <w:b/>
          <w:lang w:val="hu-HU"/>
        </w:rPr>
        <w:t>legfeljebb 20 %-</w:t>
      </w:r>
      <w:r w:rsidR="0002611C">
        <w:rPr>
          <w:b/>
          <w:lang w:val="hu-HU"/>
        </w:rPr>
        <w:t>a (</w:t>
      </w:r>
      <w:r w:rsidR="0002611C" w:rsidRPr="00F36288">
        <w:rPr>
          <w:b/>
          <w:lang w:val="hu-HU"/>
        </w:rPr>
        <w:t>3.639.312</w:t>
      </w:r>
      <w:r w:rsidR="0002611C" w:rsidRPr="00407A40">
        <w:rPr>
          <w:b/>
          <w:lang w:val="hu-HU"/>
        </w:rPr>
        <w:t xml:space="preserve"> Ft</w:t>
      </w:r>
      <w:r w:rsidR="0002611C">
        <w:rPr>
          <w:b/>
          <w:lang w:val="hu-HU"/>
        </w:rPr>
        <w:t xml:space="preserve">) a </w:t>
      </w:r>
      <w:r w:rsidRPr="00407A40">
        <w:rPr>
          <w:b/>
          <w:lang w:val="hu-HU"/>
        </w:rPr>
        <w:t xml:space="preserve">keretösszeg erejéig </w:t>
      </w:r>
      <w:r w:rsidRPr="00407A40">
        <w:rPr>
          <w:lang w:val="hu-HU"/>
        </w:rPr>
        <w:t>biztosít</w:t>
      </w:r>
      <w:r w:rsidR="00F36288">
        <w:rPr>
          <w:lang w:val="hu-HU"/>
        </w:rPr>
        <w:t>hat</w:t>
      </w:r>
      <w:r w:rsidR="0002611C">
        <w:rPr>
          <w:lang w:val="hu-HU"/>
        </w:rPr>
        <w:t>ó</w:t>
      </w:r>
      <w:r w:rsidRPr="00407A40">
        <w:rPr>
          <w:lang w:val="hu-HU"/>
        </w:rPr>
        <w:t>.</w:t>
      </w:r>
      <w:r w:rsidR="00F36288">
        <w:rPr>
          <w:lang w:val="hu-HU"/>
        </w:rPr>
        <w:t xml:space="preserve"> A rendelkezésre álló keretösszeget figyelembe véve a</w:t>
      </w:r>
      <w:r w:rsidR="0002611C">
        <w:rPr>
          <w:lang w:val="hu-HU"/>
        </w:rPr>
        <w:t xml:space="preserve"> pályázatban bemutatott</w:t>
      </w:r>
      <w:r w:rsidR="00F36288">
        <w:rPr>
          <w:lang w:val="hu-HU"/>
        </w:rPr>
        <w:t xml:space="preserve"> felújítási munkákhoz</w:t>
      </w:r>
      <w:r w:rsidR="00A076BB">
        <w:rPr>
          <w:lang w:val="hu-HU"/>
        </w:rPr>
        <w:t xml:space="preserve"> </w:t>
      </w:r>
      <w:r w:rsidR="00A076BB" w:rsidRPr="00F36288">
        <w:rPr>
          <w:b/>
          <w:lang w:val="hu-HU"/>
        </w:rPr>
        <w:t>3.639.312</w:t>
      </w:r>
      <w:r w:rsidR="00A076BB" w:rsidRPr="00407A40">
        <w:rPr>
          <w:b/>
          <w:lang w:val="hu-HU"/>
        </w:rPr>
        <w:t xml:space="preserve"> </w:t>
      </w:r>
      <w:r w:rsidR="00F36288">
        <w:rPr>
          <w:lang w:val="hu-HU"/>
        </w:rPr>
        <w:t>Ft vissza nem térítendő támogatást kap a Társasház.</w:t>
      </w:r>
    </w:p>
    <w:p w:rsidR="006A678B" w:rsidRPr="00407A40" w:rsidRDefault="006A678B" w:rsidP="006A678B">
      <w:pPr>
        <w:jc w:val="both"/>
        <w:rPr>
          <w:lang w:val="hu-HU"/>
        </w:rPr>
      </w:pPr>
    </w:p>
    <w:p w:rsidR="006A678B" w:rsidRPr="00407A40" w:rsidRDefault="006A678B" w:rsidP="006A678B">
      <w:pPr>
        <w:jc w:val="both"/>
        <w:rPr>
          <w:lang w:val="hu-HU"/>
        </w:rPr>
      </w:pPr>
      <w:r w:rsidRPr="00407A40">
        <w:rPr>
          <w:lang w:val="hu-HU"/>
        </w:rPr>
        <w:t>A felújítási munkálatokat a Társasház a kérelem beérkezésének napjától</w:t>
      </w:r>
      <w:r w:rsidRPr="00407A40">
        <w:rPr>
          <w:b/>
          <w:lang w:val="hu-HU"/>
        </w:rPr>
        <w:t xml:space="preserve"> (2024. </w:t>
      </w:r>
      <w:r w:rsidR="007D636E" w:rsidRPr="00407A40">
        <w:rPr>
          <w:b/>
          <w:lang w:val="hu-HU"/>
        </w:rPr>
        <w:t>augusztus 28</w:t>
      </w:r>
      <w:r w:rsidRPr="00407A40">
        <w:rPr>
          <w:b/>
          <w:lang w:val="hu-HU"/>
        </w:rPr>
        <w:t>. napjától)</w:t>
      </w:r>
      <w:r w:rsidRPr="00407A40">
        <w:rPr>
          <w:lang w:val="hu-HU"/>
        </w:rPr>
        <w:t xml:space="preserve"> saját felelősségére megkezdhette, de a vissza nem térítendő támogatás csak a 11/2023. (III.31.) önkormányzati rendeletben foglalt feltételekkel megkötött megállapodást követően veheti igénybe.</w:t>
      </w:r>
    </w:p>
    <w:p w:rsidR="006A678B" w:rsidRPr="00407A40" w:rsidRDefault="006A678B" w:rsidP="006A678B">
      <w:pPr>
        <w:jc w:val="both"/>
        <w:rPr>
          <w:lang w:val="hu-HU"/>
        </w:rPr>
      </w:pPr>
    </w:p>
    <w:p w:rsidR="006A678B" w:rsidRPr="00407A40" w:rsidRDefault="006A678B" w:rsidP="006A678B">
      <w:pPr>
        <w:jc w:val="both"/>
        <w:rPr>
          <w:b/>
          <w:lang w:val="hu-HU"/>
        </w:rPr>
      </w:pPr>
    </w:p>
    <w:p w:rsidR="006A678B" w:rsidRPr="00407A40" w:rsidRDefault="006A678B" w:rsidP="006A678B">
      <w:pPr>
        <w:jc w:val="both"/>
        <w:rPr>
          <w:lang w:val="hu-HU"/>
        </w:rPr>
      </w:pPr>
      <w:r w:rsidRPr="00407A40">
        <w:rPr>
          <w:b/>
          <w:lang w:val="hu-HU"/>
        </w:rPr>
        <w:t>Felelős</w:t>
      </w:r>
      <w:r w:rsidRPr="00407A40">
        <w:rPr>
          <w:lang w:val="hu-HU"/>
        </w:rPr>
        <w:t>:</w:t>
      </w:r>
      <w:r w:rsidRPr="00407A40">
        <w:rPr>
          <w:lang w:val="hu-HU"/>
        </w:rPr>
        <w:tab/>
        <w:t>Polgármester</w:t>
      </w:r>
    </w:p>
    <w:p w:rsidR="006A678B" w:rsidRPr="00407A40" w:rsidRDefault="006A678B" w:rsidP="006A678B">
      <w:pPr>
        <w:jc w:val="both"/>
        <w:rPr>
          <w:lang w:val="hu-HU"/>
        </w:rPr>
      </w:pPr>
      <w:r w:rsidRPr="00407A40">
        <w:rPr>
          <w:b/>
          <w:lang w:val="hu-HU"/>
        </w:rPr>
        <w:t>Határidő</w:t>
      </w:r>
      <w:r w:rsidRPr="00407A40">
        <w:rPr>
          <w:lang w:val="hu-HU"/>
        </w:rPr>
        <w:t>:</w:t>
      </w:r>
      <w:r w:rsidRPr="00407A40">
        <w:rPr>
          <w:lang w:val="hu-HU"/>
        </w:rPr>
        <w:tab/>
        <w:t xml:space="preserve">2024. </w:t>
      </w:r>
      <w:r w:rsidR="00A076BB">
        <w:rPr>
          <w:lang w:val="hu-HU"/>
        </w:rPr>
        <w:t>december 20</w:t>
      </w:r>
      <w:r w:rsidRPr="00407A40">
        <w:rPr>
          <w:lang w:val="hu-HU"/>
        </w:rPr>
        <w:t>.</w:t>
      </w:r>
    </w:p>
    <w:p w:rsidR="006A678B" w:rsidRPr="00407A40" w:rsidRDefault="006A678B" w:rsidP="006A678B">
      <w:pPr>
        <w:rPr>
          <w:lang w:val="hu-HU"/>
        </w:rPr>
      </w:pPr>
    </w:p>
    <w:p w:rsidR="006A678B" w:rsidRPr="00407A40" w:rsidRDefault="006A678B" w:rsidP="006A678B">
      <w:pPr>
        <w:rPr>
          <w:lang w:val="hu-HU"/>
        </w:rPr>
      </w:pPr>
    </w:p>
    <w:p w:rsidR="006A678B" w:rsidRPr="00407A40" w:rsidRDefault="006A678B" w:rsidP="006A678B">
      <w:pPr>
        <w:rPr>
          <w:lang w:val="hu-HU"/>
        </w:rPr>
      </w:pPr>
      <w:r w:rsidRPr="00407A40">
        <w:rPr>
          <w:lang w:val="hu-HU"/>
        </w:rPr>
        <w:t xml:space="preserve">Budapest, 2024. </w:t>
      </w:r>
      <w:r w:rsidR="00A076BB">
        <w:rPr>
          <w:lang w:val="hu-HU"/>
        </w:rPr>
        <w:t>november</w:t>
      </w:r>
      <w:r w:rsidRPr="00407A40">
        <w:rPr>
          <w:lang w:val="hu-HU"/>
        </w:rPr>
        <w:t xml:space="preserve"> </w:t>
      </w:r>
      <w:r w:rsidR="00A076BB">
        <w:rPr>
          <w:lang w:val="hu-HU"/>
        </w:rPr>
        <w:t>18</w:t>
      </w:r>
      <w:r w:rsidRPr="00407A40">
        <w:rPr>
          <w:lang w:val="hu-HU"/>
        </w:rPr>
        <w:t>.</w:t>
      </w:r>
    </w:p>
    <w:p w:rsidR="006A678B" w:rsidRPr="00407A40" w:rsidRDefault="006A678B" w:rsidP="006A678B">
      <w:pPr>
        <w:rPr>
          <w:lang w:val="hu-HU"/>
        </w:rPr>
      </w:pPr>
    </w:p>
    <w:p w:rsidR="006A678B" w:rsidRPr="00407A40" w:rsidRDefault="006A678B" w:rsidP="006A678B">
      <w:pPr>
        <w:rPr>
          <w:lang w:val="hu-HU"/>
        </w:rPr>
      </w:pPr>
    </w:p>
    <w:p w:rsidR="006A678B" w:rsidRDefault="006A678B" w:rsidP="006A678B">
      <w:pPr>
        <w:rPr>
          <w:lang w:val="hu-HU"/>
        </w:rPr>
      </w:pPr>
    </w:p>
    <w:p w:rsidR="00A076BB" w:rsidRPr="00407A40" w:rsidRDefault="00A076BB" w:rsidP="006A678B">
      <w:pPr>
        <w:rPr>
          <w:lang w:val="hu-HU"/>
        </w:rPr>
      </w:pPr>
    </w:p>
    <w:p w:rsidR="006A678B" w:rsidRPr="00407A40" w:rsidRDefault="006A678B" w:rsidP="006A678B">
      <w:pPr>
        <w:rPr>
          <w:lang w:val="hu-HU"/>
        </w:rPr>
      </w:pPr>
    </w:p>
    <w:p w:rsidR="006A678B" w:rsidRPr="00407A40" w:rsidRDefault="006A678B" w:rsidP="006A678B">
      <w:pPr>
        <w:ind w:left="5040" w:firstLine="720"/>
        <w:rPr>
          <w:lang w:val="hu-HU"/>
        </w:rPr>
      </w:pPr>
      <w:r w:rsidRPr="00407A40">
        <w:rPr>
          <w:b/>
          <w:lang w:val="hu-HU"/>
        </w:rPr>
        <w:t>Trummer Tamás</w:t>
      </w:r>
    </w:p>
    <w:p w:rsidR="006A678B" w:rsidRPr="00407A40" w:rsidRDefault="006A678B" w:rsidP="006A678B">
      <w:pPr>
        <w:tabs>
          <w:tab w:val="center" w:pos="7380"/>
        </w:tabs>
        <w:ind w:firstLine="5670"/>
        <w:rPr>
          <w:lang w:val="hu-HU"/>
        </w:rPr>
      </w:pPr>
      <w:r w:rsidRPr="00407A40">
        <w:rPr>
          <w:lang w:val="hu-HU"/>
        </w:rPr>
        <w:t xml:space="preserve"> </w:t>
      </w:r>
      <w:proofErr w:type="gramStart"/>
      <w:r w:rsidRPr="00407A40">
        <w:rPr>
          <w:lang w:val="hu-HU"/>
        </w:rPr>
        <w:t>főépítész</w:t>
      </w:r>
      <w:proofErr w:type="gramEnd"/>
      <w:r w:rsidRPr="00407A40">
        <w:rPr>
          <w:lang w:val="hu-HU"/>
        </w:rPr>
        <w:t>, igazgató</w:t>
      </w:r>
    </w:p>
    <w:sectPr w:rsidR="006A678B" w:rsidRPr="00407A40" w:rsidSect="00BF2122">
      <w:footerReference w:type="first" r:id="rId7"/>
      <w:pgSz w:w="11907" w:h="16840" w:code="9"/>
      <w:pgMar w:top="2693" w:right="1644" w:bottom="1474" w:left="1814" w:header="709" w:footer="60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BBE" w:rsidRDefault="00D14BBE">
      <w:r>
        <w:separator/>
      </w:r>
    </w:p>
  </w:endnote>
  <w:endnote w:type="continuationSeparator" w:id="0">
    <w:p w:rsidR="00D14BBE" w:rsidRDefault="00D1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032" w:rsidRDefault="00DB4FEE">
    <w:pPr>
      <w:pStyle w:val="llb"/>
      <w:tabs>
        <w:tab w:val="clear" w:pos="4320"/>
        <w:tab w:val="clear" w:pos="8640"/>
        <w:tab w:val="left" w:pos="1274"/>
      </w:tabs>
      <w:rPr>
        <w:rFonts w:ascii="FrutigerTT" w:hAnsi="FrutigerTT"/>
        <w:sz w:val="19"/>
      </w:rPr>
    </w:pPr>
    <w:r>
      <w:rPr>
        <w:rFonts w:ascii="FrutigerTT" w:hAnsi="FrutigerTT"/>
        <w:noProof/>
        <w:sz w:val="19"/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-71755</wp:posOffset>
              </wp:positionH>
              <wp:positionV relativeFrom="paragraph">
                <wp:posOffset>0</wp:posOffset>
              </wp:positionV>
              <wp:extent cx="0" cy="142875"/>
              <wp:effectExtent l="0" t="0" r="0" b="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287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4B0030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0" to="-5.6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" o:allowincell="f" strokeweight="1.5pt"/>
          </w:pict>
        </mc:Fallback>
      </mc:AlternateContent>
    </w:r>
    <w:r w:rsidR="00731032">
      <w:rPr>
        <w:rFonts w:ascii="FrutigerTT" w:hAnsi="FrutigerTT"/>
        <w:sz w:val="19"/>
      </w:rPr>
      <w:t>www.masodikkerulet.hu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BBE" w:rsidRDefault="00D14BBE">
      <w:r>
        <w:separator/>
      </w:r>
    </w:p>
  </w:footnote>
  <w:footnote w:type="continuationSeparator" w:id="0">
    <w:p w:rsidR="00D14BBE" w:rsidRDefault="00D14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A7711"/>
    <w:multiLevelType w:val="hybridMultilevel"/>
    <w:tmpl w:val="6108CE40"/>
    <w:lvl w:ilvl="0" w:tplc="84AC27D4">
      <w:start w:val="1"/>
      <w:numFmt w:val="decimal"/>
      <w:lvlText w:val="(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A8543A1"/>
    <w:multiLevelType w:val="hybridMultilevel"/>
    <w:tmpl w:val="36500C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>
      <o:colormru v:ext="edit" colors="#cdced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71"/>
    <w:rsid w:val="00000A83"/>
    <w:rsid w:val="00001F18"/>
    <w:rsid w:val="0000263F"/>
    <w:rsid w:val="00002868"/>
    <w:rsid w:val="000031A1"/>
    <w:rsid w:val="00003381"/>
    <w:rsid w:val="0001033F"/>
    <w:rsid w:val="00010E7E"/>
    <w:rsid w:val="000122F6"/>
    <w:rsid w:val="000137A8"/>
    <w:rsid w:val="000138CD"/>
    <w:rsid w:val="00013B74"/>
    <w:rsid w:val="0001401B"/>
    <w:rsid w:val="0001453D"/>
    <w:rsid w:val="00015C58"/>
    <w:rsid w:val="00016078"/>
    <w:rsid w:val="00017A90"/>
    <w:rsid w:val="00023C91"/>
    <w:rsid w:val="00024FFA"/>
    <w:rsid w:val="0002611C"/>
    <w:rsid w:val="00031749"/>
    <w:rsid w:val="000317DE"/>
    <w:rsid w:val="00035ECC"/>
    <w:rsid w:val="00036B80"/>
    <w:rsid w:val="00042BC6"/>
    <w:rsid w:val="00044062"/>
    <w:rsid w:val="00047EC7"/>
    <w:rsid w:val="00057194"/>
    <w:rsid w:val="00060B16"/>
    <w:rsid w:val="00062014"/>
    <w:rsid w:val="00062998"/>
    <w:rsid w:val="000651CA"/>
    <w:rsid w:val="00066BFB"/>
    <w:rsid w:val="000679A1"/>
    <w:rsid w:val="000736D6"/>
    <w:rsid w:val="00074D4F"/>
    <w:rsid w:val="00075504"/>
    <w:rsid w:val="00076FC1"/>
    <w:rsid w:val="00077D3D"/>
    <w:rsid w:val="00080814"/>
    <w:rsid w:val="000810E3"/>
    <w:rsid w:val="00083CFF"/>
    <w:rsid w:val="000856D8"/>
    <w:rsid w:val="00086E9C"/>
    <w:rsid w:val="00090515"/>
    <w:rsid w:val="000905AF"/>
    <w:rsid w:val="000916C7"/>
    <w:rsid w:val="00091CEA"/>
    <w:rsid w:val="000929DB"/>
    <w:rsid w:val="0009487A"/>
    <w:rsid w:val="00097F1E"/>
    <w:rsid w:val="000A3171"/>
    <w:rsid w:val="000A3785"/>
    <w:rsid w:val="000A3979"/>
    <w:rsid w:val="000A39A6"/>
    <w:rsid w:val="000A73FD"/>
    <w:rsid w:val="000B016C"/>
    <w:rsid w:val="000B081A"/>
    <w:rsid w:val="000B0A3A"/>
    <w:rsid w:val="000B2969"/>
    <w:rsid w:val="000B31BD"/>
    <w:rsid w:val="000B5ABD"/>
    <w:rsid w:val="000C11D7"/>
    <w:rsid w:val="000C3725"/>
    <w:rsid w:val="000C5E4A"/>
    <w:rsid w:val="000C6079"/>
    <w:rsid w:val="000C7360"/>
    <w:rsid w:val="000D0568"/>
    <w:rsid w:val="000D0A2B"/>
    <w:rsid w:val="000D1802"/>
    <w:rsid w:val="000D44B3"/>
    <w:rsid w:val="000E0FED"/>
    <w:rsid w:val="000E11ED"/>
    <w:rsid w:val="000E1FE1"/>
    <w:rsid w:val="000E23F3"/>
    <w:rsid w:val="000E33A2"/>
    <w:rsid w:val="000F0C02"/>
    <w:rsid w:val="000F23A4"/>
    <w:rsid w:val="000F3361"/>
    <w:rsid w:val="000F3EE0"/>
    <w:rsid w:val="000F4277"/>
    <w:rsid w:val="001015EF"/>
    <w:rsid w:val="0010308F"/>
    <w:rsid w:val="0010363E"/>
    <w:rsid w:val="001040BD"/>
    <w:rsid w:val="00106DA3"/>
    <w:rsid w:val="0011235C"/>
    <w:rsid w:val="001129EE"/>
    <w:rsid w:val="001136E2"/>
    <w:rsid w:val="00115568"/>
    <w:rsid w:val="00115945"/>
    <w:rsid w:val="00124A28"/>
    <w:rsid w:val="001250C9"/>
    <w:rsid w:val="001264CC"/>
    <w:rsid w:val="00126584"/>
    <w:rsid w:val="0013059D"/>
    <w:rsid w:val="001319FF"/>
    <w:rsid w:val="00136FC0"/>
    <w:rsid w:val="00140EBC"/>
    <w:rsid w:val="001425CD"/>
    <w:rsid w:val="00144B7D"/>
    <w:rsid w:val="00146625"/>
    <w:rsid w:val="00146ACF"/>
    <w:rsid w:val="00147C29"/>
    <w:rsid w:val="00150D05"/>
    <w:rsid w:val="001518E1"/>
    <w:rsid w:val="001534DF"/>
    <w:rsid w:val="00157377"/>
    <w:rsid w:val="001607A0"/>
    <w:rsid w:val="00160B6F"/>
    <w:rsid w:val="00175267"/>
    <w:rsid w:val="00175D9F"/>
    <w:rsid w:val="00177848"/>
    <w:rsid w:val="001847A5"/>
    <w:rsid w:val="00184889"/>
    <w:rsid w:val="00191FBE"/>
    <w:rsid w:val="00197EFA"/>
    <w:rsid w:val="001A1714"/>
    <w:rsid w:val="001A606D"/>
    <w:rsid w:val="001A722D"/>
    <w:rsid w:val="001B0E0F"/>
    <w:rsid w:val="001B61B5"/>
    <w:rsid w:val="001C3E1A"/>
    <w:rsid w:val="001C7F2E"/>
    <w:rsid w:val="001D68FD"/>
    <w:rsid w:val="001D6D83"/>
    <w:rsid w:val="001E0FF7"/>
    <w:rsid w:val="001E1032"/>
    <w:rsid w:val="001E28F0"/>
    <w:rsid w:val="001E4260"/>
    <w:rsid w:val="001E6603"/>
    <w:rsid w:val="001F0E44"/>
    <w:rsid w:val="001F3FC5"/>
    <w:rsid w:val="001F4044"/>
    <w:rsid w:val="0020491D"/>
    <w:rsid w:val="00205EED"/>
    <w:rsid w:val="00211470"/>
    <w:rsid w:val="002126E7"/>
    <w:rsid w:val="00213C45"/>
    <w:rsid w:val="00215270"/>
    <w:rsid w:val="00216CD3"/>
    <w:rsid w:val="002207F3"/>
    <w:rsid w:val="0022534E"/>
    <w:rsid w:val="00225E78"/>
    <w:rsid w:val="00227C9D"/>
    <w:rsid w:val="002330AC"/>
    <w:rsid w:val="00233AD0"/>
    <w:rsid w:val="00236D66"/>
    <w:rsid w:val="00245209"/>
    <w:rsid w:val="0024649F"/>
    <w:rsid w:val="002469B4"/>
    <w:rsid w:val="00247C61"/>
    <w:rsid w:val="00250268"/>
    <w:rsid w:val="00251EA6"/>
    <w:rsid w:val="002523D1"/>
    <w:rsid w:val="0025342E"/>
    <w:rsid w:val="00253604"/>
    <w:rsid w:val="002542E6"/>
    <w:rsid w:val="002558A4"/>
    <w:rsid w:val="002569A2"/>
    <w:rsid w:val="00262069"/>
    <w:rsid w:val="002626BE"/>
    <w:rsid w:val="00264608"/>
    <w:rsid w:val="002728FB"/>
    <w:rsid w:val="00272D53"/>
    <w:rsid w:val="00274EDE"/>
    <w:rsid w:val="00277FF1"/>
    <w:rsid w:val="00280058"/>
    <w:rsid w:val="002804DA"/>
    <w:rsid w:val="00280E45"/>
    <w:rsid w:val="00281379"/>
    <w:rsid w:val="00281F85"/>
    <w:rsid w:val="00285692"/>
    <w:rsid w:val="00291FC4"/>
    <w:rsid w:val="002938DE"/>
    <w:rsid w:val="00294132"/>
    <w:rsid w:val="00294C4F"/>
    <w:rsid w:val="00295960"/>
    <w:rsid w:val="00295F7C"/>
    <w:rsid w:val="002A0D88"/>
    <w:rsid w:val="002A3693"/>
    <w:rsid w:val="002B070D"/>
    <w:rsid w:val="002B53D2"/>
    <w:rsid w:val="002B6265"/>
    <w:rsid w:val="002B7418"/>
    <w:rsid w:val="002B76B2"/>
    <w:rsid w:val="002B7D96"/>
    <w:rsid w:val="002C12B3"/>
    <w:rsid w:val="002C265B"/>
    <w:rsid w:val="002C2875"/>
    <w:rsid w:val="002C62A0"/>
    <w:rsid w:val="002D2906"/>
    <w:rsid w:val="002E26D0"/>
    <w:rsid w:val="002E3AE7"/>
    <w:rsid w:val="002E50FA"/>
    <w:rsid w:val="002E755E"/>
    <w:rsid w:val="002F2A4F"/>
    <w:rsid w:val="002F2F64"/>
    <w:rsid w:val="002F5337"/>
    <w:rsid w:val="002F5D52"/>
    <w:rsid w:val="0030199A"/>
    <w:rsid w:val="00301F2C"/>
    <w:rsid w:val="00311ADB"/>
    <w:rsid w:val="00312BEF"/>
    <w:rsid w:val="003145D3"/>
    <w:rsid w:val="00316427"/>
    <w:rsid w:val="003178F5"/>
    <w:rsid w:val="00320782"/>
    <w:rsid w:val="00322BC8"/>
    <w:rsid w:val="003237F8"/>
    <w:rsid w:val="00326282"/>
    <w:rsid w:val="0032649C"/>
    <w:rsid w:val="0033028A"/>
    <w:rsid w:val="00331B27"/>
    <w:rsid w:val="00335232"/>
    <w:rsid w:val="003356DB"/>
    <w:rsid w:val="00336B42"/>
    <w:rsid w:val="0033712B"/>
    <w:rsid w:val="00337A96"/>
    <w:rsid w:val="00347CC2"/>
    <w:rsid w:val="00351D04"/>
    <w:rsid w:val="00352080"/>
    <w:rsid w:val="00352305"/>
    <w:rsid w:val="003528F2"/>
    <w:rsid w:val="00353503"/>
    <w:rsid w:val="00354410"/>
    <w:rsid w:val="003568F8"/>
    <w:rsid w:val="003603FF"/>
    <w:rsid w:val="00360F1B"/>
    <w:rsid w:val="00361247"/>
    <w:rsid w:val="00362AB9"/>
    <w:rsid w:val="00362D3C"/>
    <w:rsid w:val="00364AA8"/>
    <w:rsid w:val="00364F09"/>
    <w:rsid w:val="00365C5F"/>
    <w:rsid w:val="00367F8F"/>
    <w:rsid w:val="00370594"/>
    <w:rsid w:val="00370A5B"/>
    <w:rsid w:val="00373177"/>
    <w:rsid w:val="0037377C"/>
    <w:rsid w:val="00376A22"/>
    <w:rsid w:val="0037716E"/>
    <w:rsid w:val="003771FA"/>
    <w:rsid w:val="003803E9"/>
    <w:rsid w:val="0038340D"/>
    <w:rsid w:val="00386F86"/>
    <w:rsid w:val="003921B7"/>
    <w:rsid w:val="00392CE0"/>
    <w:rsid w:val="00393380"/>
    <w:rsid w:val="0039638B"/>
    <w:rsid w:val="00396772"/>
    <w:rsid w:val="00397969"/>
    <w:rsid w:val="003A08B7"/>
    <w:rsid w:val="003A2251"/>
    <w:rsid w:val="003A33A9"/>
    <w:rsid w:val="003A5A9B"/>
    <w:rsid w:val="003A6015"/>
    <w:rsid w:val="003B058D"/>
    <w:rsid w:val="003B11FA"/>
    <w:rsid w:val="003B4408"/>
    <w:rsid w:val="003B6C35"/>
    <w:rsid w:val="003C087F"/>
    <w:rsid w:val="003C2BB3"/>
    <w:rsid w:val="003C3F9F"/>
    <w:rsid w:val="003C68EB"/>
    <w:rsid w:val="003C7570"/>
    <w:rsid w:val="003D4E60"/>
    <w:rsid w:val="003D6465"/>
    <w:rsid w:val="003D711D"/>
    <w:rsid w:val="003E051C"/>
    <w:rsid w:val="003E5FE4"/>
    <w:rsid w:val="003E7358"/>
    <w:rsid w:val="003F09FF"/>
    <w:rsid w:val="003F3076"/>
    <w:rsid w:val="003F361A"/>
    <w:rsid w:val="003F54AF"/>
    <w:rsid w:val="003F7F2D"/>
    <w:rsid w:val="004002B2"/>
    <w:rsid w:val="004045C6"/>
    <w:rsid w:val="004057BE"/>
    <w:rsid w:val="00407A40"/>
    <w:rsid w:val="00412346"/>
    <w:rsid w:val="00413140"/>
    <w:rsid w:val="00415CA9"/>
    <w:rsid w:val="00416C6B"/>
    <w:rsid w:val="0042007A"/>
    <w:rsid w:val="004231E6"/>
    <w:rsid w:val="00424F7E"/>
    <w:rsid w:val="0043031A"/>
    <w:rsid w:val="004333AB"/>
    <w:rsid w:val="004364ED"/>
    <w:rsid w:val="00440614"/>
    <w:rsid w:val="00440D27"/>
    <w:rsid w:val="00443130"/>
    <w:rsid w:val="004451F8"/>
    <w:rsid w:val="0044595B"/>
    <w:rsid w:val="00445D09"/>
    <w:rsid w:val="00447DB6"/>
    <w:rsid w:val="00451670"/>
    <w:rsid w:val="00452577"/>
    <w:rsid w:val="00452735"/>
    <w:rsid w:val="00452B7E"/>
    <w:rsid w:val="0045389E"/>
    <w:rsid w:val="00455CFF"/>
    <w:rsid w:val="004561F7"/>
    <w:rsid w:val="0045659E"/>
    <w:rsid w:val="00456AC8"/>
    <w:rsid w:val="00472798"/>
    <w:rsid w:val="00473362"/>
    <w:rsid w:val="004759BC"/>
    <w:rsid w:val="004776BC"/>
    <w:rsid w:val="00477AAD"/>
    <w:rsid w:val="00481EE9"/>
    <w:rsid w:val="004857C6"/>
    <w:rsid w:val="00490E80"/>
    <w:rsid w:val="0049164D"/>
    <w:rsid w:val="004A011A"/>
    <w:rsid w:val="004A1230"/>
    <w:rsid w:val="004A2512"/>
    <w:rsid w:val="004A4383"/>
    <w:rsid w:val="004A52DD"/>
    <w:rsid w:val="004A70DA"/>
    <w:rsid w:val="004A7CC5"/>
    <w:rsid w:val="004B6A28"/>
    <w:rsid w:val="004C0F15"/>
    <w:rsid w:val="004C75EF"/>
    <w:rsid w:val="004C778D"/>
    <w:rsid w:val="004D1435"/>
    <w:rsid w:val="004D14ED"/>
    <w:rsid w:val="004D2BDD"/>
    <w:rsid w:val="004D47F1"/>
    <w:rsid w:val="004D61A1"/>
    <w:rsid w:val="004E391B"/>
    <w:rsid w:val="004E5174"/>
    <w:rsid w:val="004E5BF0"/>
    <w:rsid w:val="004E72A6"/>
    <w:rsid w:val="004E7AC2"/>
    <w:rsid w:val="004F0C23"/>
    <w:rsid w:val="004F7CCE"/>
    <w:rsid w:val="005003B1"/>
    <w:rsid w:val="00503DEE"/>
    <w:rsid w:val="00504101"/>
    <w:rsid w:val="005069C4"/>
    <w:rsid w:val="00506B51"/>
    <w:rsid w:val="0051095D"/>
    <w:rsid w:val="00511D65"/>
    <w:rsid w:val="005127B3"/>
    <w:rsid w:val="00512EDD"/>
    <w:rsid w:val="00513BC1"/>
    <w:rsid w:val="005146F5"/>
    <w:rsid w:val="00517BE7"/>
    <w:rsid w:val="00520C31"/>
    <w:rsid w:val="00520D97"/>
    <w:rsid w:val="00520E24"/>
    <w:rsid w:val="0052310A"/>
    <w:rsid w:val="00526A4D"/>
    <w:rsid w:val="005272B1"/>
    <w:rsid w:val="00527FF0"/>
    <w:rsid w:val="00530000"/>
    <w:rsid w:val="00530719"/>
    <w:rsid w:val="0053104B"/>
    <w:rsid w:val="00531C81"/>
    <w:rsid w:val="0053238B"/>
    <w:rsid w:val="005339A7"/>
    <w:rsid w:val="00533ADB"/>
    <w:rsid w:val="00535CE4"/>
    <w:rsid w:val="0053649C"/>
    <w:rsid w:val="00537096"/>
    <w:rsid w:val="00545A0F"/>
    <w:rsid w:val="0055077B"/>
    <w:rsid w:val="00551194"/>
    <w:rsid w:val="0055266D"/>
    <w:rsid w:val="0055351F"/>
    <w:rsid w:val="0055376D"/>
    <w:rsid w:val="00555D6C"/>
    <w:rsid w:val="00556474"/>
    <w:rsid w:val="00557060"/>
    <w:rsid w:val="00560C80"/>
    <w:rsid w:val="0056126A"/>
    <w:rsid w:val="0056526B"/>
    <w:rsid w:val="005669D9"/>
    <w:rsid w:val="00573603"/>
    <w:rsid w:val="0057442D"/>
    <w:rsid w:val="0057598F"/>
    <w:rsid w:val="00575E14"/>
    <w:rsid w:val="00576F05"/>
    <w:rsid w:val="005811D7"/>
    <w:rsid w:val="00581EDC"/>
    <w:rsid w:val="00586F9E"/>
    <w:rsid w:val="00590239"/>
    <w:rsid w:val="005957D5"/>
    <w:rsid w:val="005A1195"/>
    <w:rsid w:val="005A3758"/>
    <w:rsid w:val="005A586F"/>
    <w:rsid w:val="005B25C6"/>
    <w:rsid w:val="005B32B0"/>
    <w:rsid w:val="005B37BC"/>
    <w:rsid w:val="005C2049"/>
    <w:rsid w:val="005C298E"/>
    <w:rsid w:val="005C6C1E"/>
    <w:rsid w:val="005D05D7"/>
    <w:rsid w:val="005D3706"/>
    <w:rsid w:val="005D4725"/>
    <w:rsid w:val="005D6E1C"/>
    <w:rsid w:val="005D7558"/>
    <w:rsid w:val="005E0216"/>
    <w:rsid w:val="005E37E4"/>
    <w:rsid w:val="005E3CDD"/>
    <w:rsid w:val="005E508A"/>
    <w:rsid w:val="005E5EF6"/>
    <w:rsid w:val="005E69AA"/>
    <w:rsid w:val="005E7EFE"/>
    <w:rsid w:val="005F24E0"/>
    <w:rsid w:val="005F43D0"/>
    <w:rsid w:val="005F6B52"/>
    <w:rsid w:val="00601904"/>
    <w:rsid w:val="00602C24"/>
    <w:rsid w:val="00603354"/>
    <w:rsid w:val="0060605B"/>
    <w:rsid w:val="00607C57"/>
    <w:rsid w:val="00610D31"/>
    <w:rsid w:val="00611547"/>
    <w:rsid w:val="00611EE2"/>
    <w:rsid w:val="00615125"/>
    <w:rsid w:val="00616AA6"/>
    <w:rsid w:val="00621F91"/>
    <w:rsid w:val="006224FB"/>
    <w:rsid w:val="00622683"/>
    <w:rsid w:val="006237C3"/>
    <w:rsid w:val="00624DB8"/>
    <w:rsid w:val="0062605C"/>
    <w:rsid w:val="0062714B"/>
    <w:rsid w:val="00633408"/>
    <w:rsid w:val="0063627A"/>
    <w:rsid w:val="00637DD6"/>
    <w:rsid w:val="00640293"/>
    <w:rsid w:val="00641DE7"/>
    <w:rsid w:val="0064239F"/>
    <w:rsid w:val="0064549F"/>
    <w:rsid w:val="00646CF6"/>
    <w:rsid w:val="00647223"/>
    <w:rsid w:val="006503B6"/>
    <w:rsid w:val="00665634"/>
    <w:rsid w:val="006662D9"/>
    <w:rsid w:val="00667E34"/>
    <w:rsid w:val="00673527"/>
    <w:rsid w:val="006758C8"/>
    <w:rsid w:val="006772D5"/>
    <w:rsid w:val="006806A2"/>
    <w:rsid w:val="00683A70"/>
    <w:rsid w:val="00685018"/>
    <w:rsid w:val="0068540C"/>
    <w:rsid w:val="00685587"/>
    <w:rsid w:val="0068569A"/>
    <w:rsid w:val="00686C3B"/>
    <w:rsid w:val="00691E4B"/>
    <w:rsid w:val="00691F06"/>
    <w:rsid w:val="0069401A"/>
    <w:rsid w:val="00695979"/>
    <w:rsid w:val="00696D75"/>
    <w:rsid w:val="0069788F"/>
    <w:rsid w:val="006A3A48"/>
    <w:rsid w:val="006A589C"/>
    <w:rsid w:val="006A678B"/>
    <w:rsid w:val="006B171F"/>
    <w:rsid w:val="006B1770"/>
    <w:rsid w:val="006B4260"/>
    <w:rsid w:val="006B428B"/>
    <w:rsid w:val="006B4CA8"/>
    <w:rsid w:val="006B5A93"/>
    <w:rsid w:val="006C412B"/>
    <w:rsid w:val="006C64DD"/>
    <w:rsid w:val="006D5729"/>
    <w:rsid w:val="006E210C"/>
    <w:rsid w:val="006E3804"/>
    <w:rsid w:val="006E494D"/>
    <w:rsid w:val="006F37D6"/>
    <w:rsid w:val="006F43B7"/>
    <w:rsid w:val="006F6357"/>
    <w:rsid w:val="006F6A5E"/>
    <w:rsid w:val="00700B4B"/>
    <w:rsid w:val="00702121"/>
    <w:rsid w:val="007029EA"/>
    <w:rsid w:val="00710B99"/>
    <w:rsid w:val="007227FC"/>
    <w:rsid w:val="00723B4D"/>
    <w:rsid w:val="00724348"/>
    <w:rsid w:val="00725B47"/>
    <w:rsid w:val="00726DA0"/>
    <w:rsid w:val="00731032"/>
    <w:rsid w:val="00731C96"/>
    <w:rsid w:val="0073338E"/>
    <w:rsid w:val="00736094"/>
    <w:rsid w:val="007370C1"/>
    <w:rsid w:val="0073747F"/>
    <w:rsid w:val="0074144C"/>
    <w:rsid w:val="00741CD2"/>
    <w:rsid w:val="00742F9E"/>
    <w:rsid w:val="00744677"/>
    <w:rsid w:val="00746324"/>
    <w:rsid w:val="007501E5"/>
    <w:rsid w:val="007503EB"/>
    <w:rsid w:val="0075489E"/>
    <w:rsid w:val="00754952"/>
    <w:rsid w:val="00755DDA"/>
    <w:rsid w:val="00755FD4"/>
    <w:rsid w:val="00756CF3"/>
    <w:rsid w:val="00762518"/>
    <w:rsid w:val="00763D50"/>
    <w:rsid w:val="0076406A"/>
    <w:rsid w:val="007658AE"/>
    <w:rsid w:val="00765E6C"/>
    <w:rsid w:val="0076711C"/>
    <w:rsid w:val="00770CD5"/>
    <w:rsid w:val="00771C36"/>
    <w:rsid w:val="00772111"/>
    <w:rsid w:val="0077243D"/>
    <w:rsid w:val="00775BE7"/>
    <w:rsid w:val="007760E6"/>
    <w:rsid w:val="00780A28"/>
    <w:rsid w:val="00780CB8"/>
    <w:rsid w:val="00780DC2"/>
    <w:rsid w:val="00781079"/>
    <w:rsid w:val="00782EF0"/>
    <w:rsid w:val="00783833"/>
    <w:rsid w:val="007848D3"/>
    <w:rsid w:val="0078645A"/>
    <w:rsid w:val="00786B27"/>
    <w:rsid w:val="0079027C"/>
    <w:rsid w:val="00790798"/>
    <w:rsid w:val="007940AF"/>
    <w:rsid w:val="00797993"/>
    <w:rsid w:val="007979D0"/>
    <w:rsid w:val="007A3D3E"/>
    <w:rsid w:val="007A3F3C"/>
    <w:rsid w:val="007A4F03"/>
    <w:rsid w:val="007A5BA3"/>
    <w:rsid w:val="007A6979"/>
    <w:rsid w:val="007A779E"/>
    <w:rsid w:val="007A7A14"/>
    <w:rsid w:val="007B5969"/>
    <w:rsid w:val="007B5BEA"/>
    <w:rsid w:val="007B6009"/>
    <w:rsid w:val="007C344E"/>
    <w:rsid w:val="007C4A2F"/>
    <w:rsid w:val="007C6FB7"/>
    <w:rsid w:val="007C70D6"/>
    <w:rsid w:val="007C740F"/>
    <w:rsid w:val="007C7C3E"/>
    <w:rsid w:val="007D533D"/>
    <w:rsid w:val="007D636E"/>
    <w:rsid w:val="007D6564"/>
    <w:rsid w:val="007D7C52"/>
    <w:rsid w:val="007D7EE1"/>
    <w:rsid w:val="007E5C15"/>
    <w:rsid w:val="007E5ED2"/>
    <w:rsid w:val="007E709C"/>
    <w:rsid w:val="007E7987"/>
    <w:rsid w:val="007F0310"/>
    <w:rsid w:val="007F184F"/>
    <w:rsid w:val="007F2253"/>
    <w:rsid w:val="007F39E8"/>
    <w:rsid w:val="007F4A16"/>
    <w:rsid w:val="007F4D2D"/>
    <w:rsid w:val="007F6331"/>
    <w:rsid w:val="007F7CBC"/>
    <w:rsid w:val="00800E49"/>
    <w:rsid w:val="00801137"/>
    <w:rsid w:val="00802939"/>
    <w:rsid w:val="00805E63"/>
    <w:rsid w:val="00812ECA"/>
    <w:rsid w:val="00813568"/>
    <w:rsid w:val="00813929"/>
    <w:rsid w:val="00815AA0"/>
    <w:rsid w:val="008163E2"/>
    <w:rsid w:val="0081791A"/>
    <w:rsid w:val="0082049C"/>
    <w:rsid w:val="00821281"/>
    <w:rsid w:val="00824774"/>
    <w:rsid w:val="00826F5A"/>
    <w:rsid w:val="00827E57"/>
    <w:rsid w:val="008303D7"/>
    <w:rsid w:val="00835FA3"/>
    <w:rsid w:val="00842116"/>
    <w:rsid w:val="00845560"/>
    <w:rsid w:val="008468E8"/>
    <w:rsid w:val="00853F04"/>
    <w:rsid w:val="00856957"/>
    <w:rsid w:val="008630A1"/>
    <w:rsid w:val="00863D42"/>
    <w:rsid w:val="008742A8"/>
    <w:rsid w:val="00875279"/>
    <w:rsid w:val="0087689B"/>
    <w:rsid w:val="0087769D"/>
    <w:rsid w:val="00880C5D"/>
    <w:rsid w:val="0088415A"/>
    <w:rsid w:val="00884944"/>
    <w:rsid w:val="00886989"/>
    <w:rsid w:val="0089133F"/>
    <w:rsid w:val="0089196E"/>
    <w:rsid w:val="00894073"/>
    <w:rsid w:val="00895977"/>
    <w:rsid w:val="00895D4C"/>
    <w:rsid w:val="00897550"/>
    <w:rsid w:val="00897A2E"/>
    <w:rsid w:val="008A41A8"/>
    <w:rsid w:val="008A6FB6"/>
    <w:rsid w:val="008A717F"/>
    <w:rsid w:val="008A7EAC"/>
    <w:rsid w:val="008B10A4"/>
    <w:rsid w:val="008B13C0"/>
    <w:rsid w:val="008B241A"/>
    <w:rsid w:val="008B4593"/>
    <w:rsid w:val="008B4750"/>
    <w:rsid w:val="008B74AD"/>
    <w:rsid w:val="008C0AB6"/>
    <w:rsid w:val="008C1D37"/>
    <w:rsid w:val="008C2DBD"/>
    <w:rsid w:val="008C695A"/>
    <w:rsid w:val="008C6B8C"/>
    <w:rsid w:val="008C7FE5"/>
    <w:rsid w:val="008D13A3"/>
    <w:rsid w:val="008D1DDA"/>
    <w:rsid w:val="008D35F6"/>
    <w:rsid w:val="008D4694"/>
    <w:rsid w:val="008D47DE"/>
    <w:rsid w:val="008D6D90"/>
    <w:rsid w:val="008E0811"/>
    <w:rsid w:val="008E114E"/>
    <w:rsid w:val="008E2428"/>
    <w:rsid w:val="008E252C"/>
    <w:rsid w:val="008E3DDC"/>
    <w:rsid w:val="008E5D37"/>
    <w:rsid w:val="008E62C6"/>
    <w:rsid w:val="008E6BF7"/>
    <w:rsid w:val="008E7C94"/>
    <w:rsid w:val="008F12AD"/>
    <w:rsid w:val="008F326C"/>
    <w:rsid w:val="008F670F"/>
    <w:rsid w:val="008F6F42"/>
    <w:rsid w:val="008F74CB"/>
    <w:rsid w:val="00901D29"/>
    <w:rsid w:val="0090651E"/>
    <w:rsid w:val="00906ED5"/>
    <w:rsid w:val="009078A3"/>
    <w:rsid w:val="009117F6"/>
    <w:rsid w:val="00913F22"/>
    <w:rsid w:val="00914506"/>
    <w:rsid w:val="00920C15"/>
    <w:rsid w:val="009243D9"/>
    <w:rsid w:val="00924D39"/>
    <w:rsid w:val="009335A3"/>
    <w:rsid w:val="0093615B"/>
    <w:rsid w:val="00937E1E"/>
    <w:rsid w:val="00941CCC"/>
    <w:rsid w:val="00945F0D"/>
    <w:rsid w:val="00947CBD"/>
    <w:rsid w:val="00953276"/>
    <w:rsid w:val="00955709"/>
    <w:rsid w:val="00960C5D"/>
    <w:rsid w:val="009622BB"/>
    <w:rsid w:val="00962CE0"/>
    <w:rsid w:val="009639B4"/>
    <w:rsid w:val="009704DC"/>
    <w:rsid w:val="00971328"/>
    <w:rsid w:val="00973277"/>
    <w:rsid w:val="0097516D"/>
    <w:rsid w:val="009829AE"/>
    <w:rsid w:val="00984930"/>
    <w:rsid w:val="00986F08"/>
    <w:rsid w:val="00990044"/>
    <w:rsid w:val="00997B8D"/>
    <w:rsid w:val="009A0063"/>
    <w:rsid w:val="009A15AF"/>
    <w:rsid w:val="009A3000"/>
    <w:rsid w:val="009A488A"/>
    <w:rsid w:val="009A5390"/>
    <w:rsid w:val="009A635A"/>
    <w:rsid w:val="009B09AF"/>
    <w:rsid w:val="009B19EC"/>
    <w:rsid w:val="009B3AFB"/>
    <w:rsid w:val="009B4FC3"/>
    <w:rsid w:val="009B5D7D"/>
    <w:rsid w:val="009B633E"/>
    <w:rsid w:val="009B716B"/>
    <w:rsid w:val="009C2B58"/>
    <w:rsid w:val="009C3263"/>
    <w:rsid w:val="009C378C"/>
    <w:rsid w:val="009C5974"/>
    <w:rsid w:val="009C5BB5"/>
    <w:rsid w:val="009C727C"/>
    <w:rsid w:val="009C774F"/>
    <w:rsid w:val="009D0EEA"/>
    <w:rsid w:val="009D20F1"/>
    <w:rsid w:val="009D35CB"/>
    <w:rsid w:val="009D515E"/>
    <w:rsid w:val="009D5353"/>
    <w:rsid w:val="009D5B50"/>
    <w:rsid w:val="009E2DCC"/>
    <w:rsid w:val="009E3FAE"/>
    <w:rsid w:val="009E401F"/>
    <w:rsid w:val="009E5AE9"/>
    <w:rsid w:val="009E71D5"/>
    <w:rsid w:val="009F14CE"/>
    <w:rsid w:val="009F43E6"/>
    <w:rsid w:val="009F52A1"/>
    <w:rsid w:val="00A008CB"/>
    <w:rsid w:val="00A01864"/>
    <w:rsid w:val="00A02014"/>
    <w:rsid w:val="00A02229"/>
    <w:rsid w:val="00A028CD"/>
    <w:rsid w:val="00A02BF8"/>
    <w:rsid w:val="00A02D12"/>
    <w:rsid w:val="00A076BB"/>
    <w:rsid w:val="00A113DB"/>
    <w:rsid w:val="00A11800"/>
    <w:rsid w:val="00A13B6E"/>
    <w:rsid w:val="00A17328"/>
    <w:rsid w:val="00A20DC4"/>
    <w:rsid w:val="00A21B09"/>
    <w:rsid w:val="00A23582"/>
    <w:rsid w:val="00A24F97"/>
    <w:rsid w:val="00A2524D"/>
    <w:rsid w:val="00A25BA3"/>
    <w:rsid w:val="00A26231"/>
    <w:rsid w:val="00A26678"/>
    <w:rsid w:val="00A2682D"/>
    <w:rsid w:val="00A30510"/>
    <w:rsid w:val="00A3201B"/>
    <w:rsid w:val="00A3213C"/>
    <w:rsid w:val="00A3537E"/>
    <w:rsid w:val="00A4061C"/>
    <w:rsid w:val="00A40C07"/>
    <w:rsid w:val="00A43E7C"/>
    <w:rsid w:val="00A46C72"/>
    <w:rsid w:val="00A50DC9"/>
    <w:rsid w:val="00A57655"/>
    <w:rsid w:val="00A65B68"/>
    <w:rsid w:val="00A70379"/>
    <w:rsid w:val="00A71D46"/>
    <w:rsid w:val="00A71D90"/>
    <w:rsid w:val="00A77CBC"/>
    <w:rsid w:val="00A8202B"/>
    <w:rsid w:val="00A820EE"/>
    <w:rsid w:val="00A868E6"/>
    <w:rsid w:val="00A900AE"/>
    <w:rsid w:val="00A93507"/>
    <w:rsid w:val="00A9376A"/>
    <w:rsid w:val="00A9494D"/>
    <w:rsid w:val="00AA021D"/>
    <w:rsid w:val="00AA0E26"/>
    <w:rsid w:val="00AA312C"/>
    <w:rsid w:val="00AA3E5D"/>
    <w:rsid w:val="00AA6ABA"/>
    <w:rsid w:val="00AB2E72"/>
    <w:rsid w:val="00AB2FBE"/>
    <w:rsid w:val="00AB51F3"/>
    <w:rsid w:val="00AB5EBA"/>
    <w:rsid w:val="00AB6022"/>
    <w:rsid w:val="00AC3291"/>
    <w:rsid w:val="00AC48EB"/>
    <w:rsid w:val="00AC4FA9"/>
    <w:rsid w:val="00AD01E7"/>
    <w:rsid w:val="00AD0ADD"/>
    <w:rsid w:val="00AD3796"/>
    <w:rsid w:val="00AD4A71"/>
    <w:rsid w:val="00AD5706"/>
    <w:rsid w:val="00AD5CA1"/>
    <w:rsid w:val="00AE3922"/>
    <w:rsid w:val="00AF2772"/>
    <w:rsid w:val="00AF2F51"/>
    <w:rsid w:val="00AF729E"/>
    <w:rsid w:val="00AF759C"/>
    <w:rsid w:val="00B03F79"/>
    <w:rsid w:val="00B05484"/>
    <w:rsid w:val="00B10247"/>
    <w:rsid w:val="00B10716"/>
    <w:rsid w:val="00B109AC"/>
    <w:rsid w:val="00B10D07"/>
    <w:rsid w:val="00B130A8"/>
    <w:rsid w:val="00B14169"/>
    <w:rsid w:val="00B15748"/>
    <w:rsid w:val="00B163AD"/>
    <w:rsid w:val="00B200D2"/>
    <w:rsid w:val="00B22864"/>
    <w:rsid w:val="00B24564"/>
    <w:rsid w:val="00B24E93"/>
    <w:rsid w:val="00B25114"/>
    <w:rsid w:val="00B251B3"/>
    <w:rsid w:val="00B261BE"/>
    <w:rsid w:val="00B265C5"/>
    <w:rsid w:val="00B3066F"/>
    <w:rsid w:val="00B307DD"/>
    <w:rsid w:val="00B3107F"/>
    <w:rsid w:val="00B35137"/>
    <w:rsid w:val="00B35AE9"/>
    <w:rsid w:val="00B35D6D"/>
    <w:rsid w:val="00B37974"/>
    <w:rsid w:val="00B43B6F"/>
    <w:rsid w:val="00B44AD9"/>
    <w:rsid w:val="00B46F7C"/>
    <w:rsid w:val="00B502E1"/>
    <w:rsid w:val="00B510AD"/>
    <w:rsid w:val="00B5226C"/>
    <w:rsid w:val="00B56355"/>
    <w:rsid w:val="00B626BF"/>
    <w:rsid w:val="00B6305F"/>
    <w:rsid w:val="00B63836"/>
    <w:rsid w:val="00B64A2B"/>
    <w:rsid w:val="00B66CBA"/>
    <w:rsid w:val="00B67390"/>
    <w:rsid w:val="00B71376"/>
    <w:rsid w:val="00B834CB"/>
    <w:rsid w:val="00B87196"/>
    <w:rsid w:val="00B91D40"/>
    <w:rsid w:val="00B92222"/>
    <w:rsid w:val="00B930B4"/>
    <w:rsid w:val="00B95A7A"/>
    <w:rsid w:val="00B979B4"/>
    <w:rsid w:val="00BA0664"/>
    <w:rsid w:val="00BA7C80"/>
    <w:rsid w:val="00BB0906"/>
    <w:rsid w:val="00BB3449"/>
    <w:rsid w:val="00BB4C11"/>
    <w:rsid w:val="00BB56D7"/>
    <w:rsid w:val="00BB74C8"/>
    <w:rsid w:val="00BC1904"/>
    <w:rsid w:val="00BC266D"/>
    <w:rsid w:val="00BC591D"/>
    <w:rsid w:val="00BD1F84"/>
    <w:rsid w:val="00BD5C7F"/>
    <w:rsid w:val="00BD63DC"/>
    <w:rsid w:val="00BE11AE"/>
    <w:rsid w:val="00BE3174"/>
    <w:rsid w:val="00BF0BFF"/>
    <w:rsid w:val="00BF2122"/>
    <w:rsid w:val="00BF2A0D"/>
    <w:rsid w:val="00BF34B8"/>
    <w:rsid w:val="00BF362E"/>
    <w:rsid w:val="00BF7A8D"/>
    <w:rsid w:val="00BF7D8D"/>
    <w:rsid w:val="00C0019A"/>
    <w:rsid w:val="00C04BE7"/>
    <w:rsid w:val="00C071C3"/>
    <w:rsid w:val="00C102B6"/>
    <w:rsid w:val="00C11466"/>
    <w:rsid w:val="00C11467"/>
    <w:rsid w:val="00C117D0"/>
    <w:rsid w:val="00C11EE0"/>
    <w:rsid w:val="00C168E5"/>
    <w:rsid w:val="00C26A08"/>
    <w:rsid w:val="00C26A98"/>
    <w:rsid w:val="00C2748E"/>
    <w:rsid w:val="00C32A24"/>
    <w:rsid w:val="00C3323B"/>
    <w:rsid w:val="00C34F04"/>
    <w:rsid w:val="00C366E5"/>
    <w:rsid w:val="00C42FEC"/>
    <w:rsid w:val="00C4521B"/>
    <w:rsid w:val="00C520E6"/>
    <w:rsid w:val="00C546B0"/>
    <w:rsid w:val="00C55534"/>
    <w:rsid w:val="00C60996"/>
    <w:rsid w:val="00C61633"/>
    <w:rsid w:val="00C63C21"/>
    <w:rsid w:val="00C67217"/>
    <w:rsid w:val="00C74B58"/>
    <w:rsid w:val="00C77F3C"/>
    <w:rsid w:val="00C86C3D"/>
    <w:rsid w:val="00C93622"/>
    <w:rsid w:val="00C936B0"/>
    <w:rsid w:val="00C95977"/>
    <w:rsid w:val="00CA0A9E"/>
    <w:rsid w:val="00CA0C26"/>
    <w:rsid w:val="00CA2B54"/>
    <w:rsid w:val="00CA4354"/>
    <w:rsid w:val="00CA70E4"/>
    <w:rsid w:val="00CB026D"/>
    <w:rsid w:val="00CB2BB3"/>
    <w:rsid w:val="00CB35AD"/>
    <w:rsid w:val="00CB3AAE"/>
    <w:rsid w:val="00CB3E10"/>
    <w:rsid w:val="00CB4FB0"/>
    <w:rsid w:val="00CB64DD"/>
    <w:rsid w:val="00CC1240"/>
    <w:rsid w:val="00CC771A"/>
    <w:rsid w:val="00CD0D9F"/>
    <w:rsid w:val="00CD64BA"/>
    <w:rsid w:val="00CE08BC"/>
    <w:rsid w:val="00CE0B01"/>
    <w:rsid w:val="00CE1113"/>
    <w:rsid w:val="00CE5DE7"/>
    <w:rsid w:val="00CF0E7A"/>
    <w:rsid w:val="00CF338E"/>
    <w:rsid w:val="00CF357E"/>
    <w:rsid w:val="00CF4A3A"/>
    <w:rsid w:val="00D11815"/>
    <w:rsid w:val="00D12230"/>
    <w:rsid w:val="00D14BBE"/>
    <w:rsid w:val="00D21767"/>
    <w:rsid w:val="00D21A58"/>
    <w:rsid w:val="00D23C94"/>
    <w:rsid w:val="00D2425E"/>
    <w:rsid w:val="00D26A43"/>
    <w:rsid w:val="00D27A2C"/>
    <w:rsid w:val="00D30E40"/>
    <w:rsid w:val="00D34AF3"/>
    <w:rsid w:val="00D368CF"/>
    <w:rsid w:val="00D376C9"/>
    <w:rsid w:val="00D40E7B"/>
    <w:rsid w:val="00D43611"/>
    <w:rsid w:val="00D44628"/>
    <w:rsid w:val="00D46AF6"/>
    <w:rsid w:val="00D50EC7"/>
    <w:rsid w:val="00D51D7A"/>
    <w:rsid w:val="00D569D3"/>
    <w:rsid w:val="00D62FD0"/>
    <w:rsid w:val="00D64802"/>
    <w:rsid w:val="00D65427"/>
    <w:rsid w:val="00D66377"/>
    <w:rsid w:val="00D67722"/>
    <w:rsid w:val="00D70FDA"/>
    <w:rsid w:val="00D72AC3"/>
    <w:rsid w:val="00D864A0"/>
    <w:rsid w:val="00D901D6"/>
    <w:rsid w:val="00D921E2"/>
    <w:rsid w:val="00D92C58"/>
    <w:rsid w:val="00DA282C"/>
    <w:rsid w:val="00DA2994"/>
    <w:rsid w:val="00DA30AA"/>
    <w:rsid w:val="00DA3416"/>
    <w:rsid w:val="00DB004C"/>
    <w:rsid w:val="00DB226A"/>
    <w:rsid w:val="00DB34A4"/>
    <w:rsid w:val="00DB4FEE"/>
    <w:rsid w:val="00DB5A04"/>
    <w:rsid w:val="00DC0BE6"/>
    <w:rsid w:val="00DC6A04"/>
    <w:rsid w:val="00DC78F9"/>
    <w:rsid w:val="00DD054F"/>
    <w:rsid w:val="00DD1D32"/>
    <w:rsid w:val="00DD2C3F"/>
    <w:rsid w:val="00DD636F"/>
    <w:rsid w:val="00DD7975"/>
    <w:rsid w:val="00DE3C22"/>
    <w:rsid w:val="00DE4790"/>
    <w:rsid w:val="00DE576A"/>
    <w:rsid w:val="00DE7B6F"/>
    <w:rsid w:val="00DF4758"/>
    <w:rsid w:val="00DF602F"/>
    <w:rsid w:val="00DF6B7C"/>
    <w:rsid w:val="00DF6DAB"/>
    <w:rsid w:val="00DF7B23"/>
    <w:rsid w:val="00E04684"/>
    <w:rsid w:val="00E06AD6"/>
    <w:rsid w:val="00E075FB"/>
    <w:rsid w:val="00E1378C"/>
    <w:rsid w:val="00E13BB6"/>
    <w:rsid w:val="00E13D7E"/>
    <w:rsid w:val="00E2311E"/>
    <w:rsid w:val="00E23FA2"/>
    <w:rsid w:val="00E309D8"/>
    <w:rsid w:val="00E30C47"/>
    <w:rsid w:val="00E31273"/>
    <w:rsid w:val="00E31E76"/>
    <w:rsid w:val="00E340F9"/>
    <w:rsid w:val="00E34532"/>
    <w:rsid w:val="00E36FCD"/>
    <w:rsid w:val="00E42EDB"/>
    <w:rsid w:val="00E57882"/>
    <w:rsid w:val="00E65C9B"/>
    <w:rsid w:val="00E67C59"/>
    <w:rsid w:val="00E71B95"/>
    <w:rsid w:val="00E72192"/>
    <w:rsid w:val="00E76C94"/>
    <w:rsid w:val="00E878FB"/>
    <w:rsid w:val="00E87B6F"/>
    <w:rsid w:val="00E9079F"/>
    <w:rsid w:val="00E94811"/>
    <w:rsid w:val="00E97C35"/>
    <w:rsid w:val="00EB2F2F"/>
    <w:rsid w:val="00EC0597"/>
    <w:rsid w:val="00EC76A5"/>
    <w:rsid w:val="00ED0268"/>
    <w:rsid w:val="00ED2AE8"/>
    <w:rsid w:val="00ED6007"/>
    <w:rsid w:val="00ED714C"/>
    <w:rsid w:val="00EE2ECB"/>
    <w:rsid w:val="00EF1EE6"/>
    <w:rsid w:val="00EF28DD"/>
    <w:rsid w:val="00EF4D7A"/>
    <w:rsid w:val="00EF72D0"/>
    <w:rsid w:val="00F0126D"/>
    <w:rsid w:val="00F07DA8"/>
    <w:rsid w:val="00F11AFD"/>
    <w:rsid w:val="00F1257F"/>
    <w:rsid w:val="00F155A6"/>
    <w:rsid w:val="00F15E08"/>
    <w:rsid w:val="00F1643E"/>
    <w:rsid w:val="00F1647E"/>
    <w:rsid w:val="00F17E32"/>
    <w:rsid w:val="00F228AE"/>
    <w:rsid w:val="00F23D74"/>
    <w:rsid w:val="00F321EA"/>
    <w:rsid w:val="00F345D3"/>
    <w:rsid w:val="00F36288"/>
    <w:rsid w:val="00F36365"/>
    <w:rsid w:val="00F41BA5"/>
    <w:rsid w:val="00F42B6E"/>
    <w:rsid w:val="00F47DA8"/>
    <w:rsid w:val="00F54615"/>
    <w:rsid w:val="00F54ADE"/>
    <w:rsid w:val="00F55AE3"/>
    <w:rsid w:val="00F565AA"/>
    <w:rsid w:val="00F66AA1"/>
    <w:rsid w:val="00F74A9D"/>
    <w:rsid w:val="00F74C28"/>
    <w:rsid w:val="00F778EF"/>
    <w:rsid w:val="00F80F7E"/>
    <w:rsid w:val="00F81D60"/>
    <w:rsid w:val="00F8260B"/>
    <w:rsid w:val="00F8262F"/>
    <w:rsid w:val="00F82A5C"/>
    <w:rsid w:val="00F83866"/>
    <w:rsid w:val="00F855D1"/>
    <w:rsid w:val="00F87991"/>
    <w:rsid w:val="00FA0AD5"/>
    <w:rsid w:val="00FA3123"/>
    <w:rsid w:val="00FA5839"/>
    <w:rsid w:val="00FA59F8"/>
    <w:rsid w:val="00FA5A64"/>
    <w:rsid w:val="00FB27FE"/>
    <w:rsid w:val="00FB2D11"/>
    <w:rsid w:val="00FB447F"/>
    <w:rsid w:val="00FB5377"/>
    <w:rsid w:val="00FB740B"/>
    <w:rsid w:val="00FC3A3E"/>
    <w:rsid w:val="00FC3B94"/>
    <w:rsid w:val="00FC431F"/>
    <w:rsid w:val="00FC47B6"/>
    <w:rsid w:val="00FC48BD"/>
    <w:rsid w:val="00FC56BB"/>
    <w:rsid w:val="00FC721C"/>
    <w:rsid w:val="00FD2329"/>
    <w:rsid w:val="00FD254F"/>
    <w:rsid w:val="00FD39C6"/>
    <w:rsid w:val="00FE0DEA"/>
    <w:rsid w:val="00FE41B6"/>
    <w:rsid w:val="00FE696E"/>
    <w:rsid w:val="00FF0DFD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cdced0"/>
    </o:shapedefaults>
    <o:shapelayout v:ext="edit">
      <o:idmap v:ext="edit" data="1"/>
    </o:shapelayout>
  </w:shapeDefaults>
  <w:decimalSymbol w:val=","/>
  <w:listSeparator w:val=";"/>
  <w15:chartTrackingRefBased/>
  <w15:docId w15:val="{CD9DC3D4-BA76-468F-8164-0053C556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59C"/>
    <w:rPr>
      <w:sz w:val="24"/>
      <w:szCs w:val="24"/>
      <w:lang w:val="en-US" w:eastAsia="en-US"/>
    </w:rPr>
  </w:style>
  <w:style w:type="paragraph" w:styleId="Cmsor3">
    <w:name w:val="heading 3"/>
    <w:basedOn w:val="Norml"/>
    <w:next w:val="Norml"/>
    <w:qFormat/>
    <w:pPr>
      <w:keepNext/>
      <w:tabs>
        <w:tab w:val="center" w:pos="7938"/>
      </w:tabs>
      <w:ind w:firstLine="708"/>
      <w:jc w:val="both"/>
      <w:outlineLvl w:val="2"/>
    </w:pPr>
    <w:rPr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AA3E5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A3E5D"/>
    <w:rPr>
      <w:sz w:val="20"/>
      <w:szCs w:val="20"/>
    </w:rPr>
  </w:style>
  <w:style w:type="character" w:customStyle="1" w:styleId="JegyzetszvegChar">
    <w:name w:val="Jegyzetszöveg Char"/>
    <w:link w:val="Jegyzetszveg"/>
    <w:rsid w:val="00AA3E5D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AA3E5D"/>
    <w:rPr>
      <w:b/>
      <w:bCs/>
    </w:rPr>
  </w:style>
  <w:style w:type="character" w:customStyle="1" w:styleId="MegjegyzstrgyaChar">
    <w:name w:val="Megjegyzés tárgya Char"/>
    <w:link w:val="Megjegyzstrgya"/>
    <w:rsid w:val="00AA3E5D"/>
    <w:rPr>
      <w:b/>
      <w:bCs/>
      <w:lang w:val="en-US" w:eastAsia="en-US"/>
    </w:rPr>
  </w:style>
  <w:style w:type="paragraph" w:styleId="Listaszerbekezds">
    <w:name w:val="List Paragraph"/>
    <w:basedOn w:val="Norml"/>
    <w:uiPriority w:val="34"/>
    <w:qFormat/>
    <w:rsid w:val="00506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nko\Local%20Settings\Temporary%20Internet%20Files\Content.IE5\05YVK16N\KfKB%20el&#337;t.Nagykov&#225;csi-Nagyr&#233;t%20&#225;t.csop..2005.10.19.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KfKB előt.Nagykovácsi-Nagyrét át.csop..2005.10.19.</Template>
  <TotalTime>1</TotalTime>
  <Pages>4</Pages>
  <Words>770</Words>
  <Characters>5486</Characters>
  <Application>Microsoft Office Word</Application>
  <DocSecurity>4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Szolgálné Dankó Margit</dc:creator>
  <cp:keywords/>
  <dc:description/>
  <cp:lastModifiedBy>Varga Ferdinád Józsefné</cp:lastModifiedBy>
  <cp:revision>2</cp:revision>
  <cp:lastPrinted>2023-06-13T16:44:00Z</cp:lastPrinted>
  <dcterms:created xsi:type="dcterms:W3CDTF">2024-11-18T12:09:00Z</dcterms:created>
  <dcterms:modified xsi:type="dcterms:W3CDTF">2024-11-18T12:09:00Z</dcterms:modified>
</cp:coreProperties>
</file>