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Look w:val="01E0" w:firstRow="1" w:lastRow="1" w:firstColumn="1" w:lastColumn="1" w:noHBand="0" w:noVBand="0"/>
      </w:tblPr>
      <w:tblGrid>
        <w:gridCol w:w="2313"/>
      </w:tblGrid>
      <w:tr w:rsidR="0010284A" w:rsidRPr="00036AFA" w:rsidTr="00A90F07">
        <w:trPr>
          <w:trHeight w:val="631"/>
          <w:jc w:val="right"/>
        </w:trPr>
        <w:tc>
          <w:tcPr>
            <w:tcW w:w="231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0284A" w:rsidRPr="00036AFA" w:rsidRDefault="006E2FEB" w:rsidP="00A90F07">
            <w:pPr>
              <w:spacing w:after="0" w:line="336" w:lineRule="auto"/>
              <w:rPr>
                <w:rFonts w:ascii="FrutigerTT" w:eastAsia="Times New Roman" w:hAnsi="FrutigerTT" w:cs="Times New Roman"/>
                <w:sz w:val="24"/>
                <w:szCs w:val="24"/>
              </w:rPr>
            </w:pPr>
            <w:r>
              <w:rPr>
                <w:rFonts w:ascii="FrutigerTT" w:eastAsia="Times New Roman" w:hAnsi="FrutigerTT" w:cs="Times New Roman"/>
                <w:sz w:val="24"/>
                <w:szCs w:val="24"/>
              </w:rPr>
              <w:t>1</w:t>
            </w:r>
            <w:r w:rsidR="00BC6456">
              <w:rPr>
                <w:rFonts w:ascii="FrutigerTT" w:eastAsia="Times New Roman" w:hAnsi="FrutigerTT" w:cs="Times New Roman"/>
                <w:sz w:val="24"/>
                <w:szCs w:val="24"/>
              </w:rPr>
              <w:t xml:space="preserve">. </w:t>
            </w:r>
            <w:r w:rsidR="0010284A" w:rsidRPr="00036AFA">
              <w:rPr>
                <w:rFonts w:ascii="FrutigerTT" w:eastAsia="Times New Roman" w:hAnsi="FrutigerTT" w:cs="Times New Roman"/>
                <w:sz w:val="24"/>
                <w:szCs w:val="24"/>
              </w:rPr>
              <w:t>számú napirend</w:t>
            </w:r>
          </w:p>
        </w:tc>
      </w:tr>
    </w:tbl>
    <w:p w:rsidR="0010284A" w:rsidRPr="00002A57" w:rsidRDefault="0010284A" w:rsidP="0010284A">
      <w:pPr>
        <w:spacing w:before="1440" w:after="720" w:line="240" w:lineRule="auto"/>
        <w:jc w:val="center"/>
        <w:rPr>
          <w:rFonts w:ascii="Times New Roman" w:eastAsia="Times New Roman" w:hAnsi="Times New Roman" w:cs="Times New Roman"/>
          <w:b/>
          <w:caps/>
          <w:spacing w:val="100"/>
          <w:sz w:val="28"/>
          <w:szCs w:val="28"/>
        </w:rPr>
      </w:pPr>
      <w:r w:rsidRPr="00002A57">
        <w:rPr>
          <w:rFonts w:ascii="Times New Roman" w:eastAsia="Times New Roman" w:hAnsi="Times New Roman" w:cs="Times New Roman"/>
          <w:b/>
          <w:caps/>
          <w:spacing w:val="100"/>
          <w:sz w:val="28"/>
          <w:szCs w:val="28"/>
        </w:rPr>
        <w:t>előterjesztés</w:t>
      </w:r>
    </w:p>
    <w:p w:rsidR="0010284A" w:rsidRPr="00002A57" w:rsidRDefault="0010284A" w:rsidP="0010284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2A57">
        <w:rPr>
          <w:rFonts w:ascii="Times New Roman" w:eastAsia="Times New Roman" w:hAnsi="Times New Roman" w:cs="Times New Roman"/>
          <w:b/>
          <w:sz w:val="24"/>
          <w:szCs w:val="24"/>
        </w:rPr>
        <w:t>Budapest Főváros II. Kerületi Önkormányzat</w:t>
      </w:r>
    </w:p>
    <w:p w:rsidR="0010284A" w:rsidRPr="00002A57" w:rsidRDefault="0010284A" w:rsidP="0010284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02A57">
        <w:rPr>
          <w:rFonts w:ascii="Times New Roman" w:eastAsia="Times New Roman" w:hAnsi="Times New Roman" w:cs="Times New Roman"/>
          <w:b/>
          <w:sz w:val="24"/>
          <w:szCs w:val="24"/>
        </w:rPr>
        <w:t>Településüzemeltetési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 Környezetvédelmi és Közbiztonsági</w:t>
      </w:r>
      <w:r w:rsidRPr="00002A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2A57">
        <w:rPr>
          <w:rFonts w:ascii="Times New Roman" w:eastAsia="Times New Roman" w:hAnsi="Times New Roman" w:cs="Times New Roman"/>
          <w:b/>
          <w:sz w:val="24"/>
          <w:szCs w:val="24"/>
        </w:rPr>
        <w:t>Bizottság</w:t>
      </w:r>
    </w:p>
    <w:p w:rsidR="0010284A" w:rsidRPr="00002A57" w:rsidRDefault="0010284A" w:rsidP="0010284A">
      <w:pPr>
        <w:spacing w:after="84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2A57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6E2FEB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002A57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január</w:t>
      </w:r>
      <w:r w:rsidRPr="00002A5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6E2FEB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002A57">
        <w:rPr>
          <w:rFonts w:ascii="Times New Roman" w:eastAsia="Times New Roman" w:hAnsi="Times New Roman" w:cs="Times New Roman"/>
          <w:b/>
          <w:sz w:val="24"/>
          <w:szCs w:val="24"/>
        </w:rPr>
        <w:t>- i rendes ülésére</w:t>
      </w:r>
    </w:p>
    <w:p w:rsidR="0010284A" w:rsidRPr="00451940" w:rsidRDefault="0010284A" w:rsidP="0010284A">
      <w:pPr>
        <w:tabs>
          <w:tab w:val="left" w:pos="1418"/>
        </w:tabs>
        <w:spacing w:after="1920" w:line="240" w:lineRule="auto"/>
        <w:jc w:val="both"/>
        <w:rPr>
          <w:rFonts w:ascii="Times New Roman" w:eastAsia="Calibri" w:hAnsi="Times New Roman" w:cs="Times New Roman"/>
        </w:rPr>
      </w:pPr>
      <w:r w:rsidRPr="0003138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Tárgy</w:t>
      </w:r>
      <w:r w:rsidRPr="00072DD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51940">
        <w:rPr>
          <w:rFonts w:ascii="Times New Roman" w:eastAsia="Calibri" w:hAnsi="Times New Roman" w:cs="Times New Roman"/>
        </w:rPr>
        <w:t>A Településüzemeltetési</w:t>
      </w:r>
      <w:r>
        <w:rPr>
          <w:rFonts w:ascii="Times New Roman" w:eastAsia="Calibri" w:hAnsi="Times New Roman" w:cs="Times New Roman"/>
        </w:rPr>
        <w:t>, Környezetvédelmi és Közbiztonsági</w:t>
      </w:r>
      <w:r w:rsidRPr="00451940">
        <w:rPr>
          <w:rFonts w:ascii="Times New Roman" w:eastAsia="Calibri" w:hAnsi="Times New Roman" w:cs="Times New Roman"/>
        </w:rPr>
        <w:t xml:space="preserve"> Bizottság 20</w:t>
      </w:r>
      <w:r>
        <w:rPr>
          <w:rFonts w:ascii="Times New Roman" w:eastAsia="Calibri" w:hAnsi="Times New Roman" w:cs="Times New Roman"/>
        </w:rPr>
        <w:t>2</w:t>
      </w:r>
      <w:r w:rsidR="006E2FEB">
        <w:rPr>
          <w:rFonts w:ascii="Times New Roman" w:eastAsia="Calibri" w:hAnsi="Times New Roman" w:cs="Times New Roman"/>
        </w:rPr>
        <w:t>3</w:t>
      </w:r>
      <w:r w:rsidRPr="00451940">
        <w:rPr>
          <w:rFonts w:ascii="Times New Roman" w:eastAsia="Calibri" w:hAnsi="Times New Roman" w:cs="Times New Roman"/>
        </w:rPr>
        <w:t>. évi ügyrendjének elfogadása</w:t>
      </w:r>
    </w:p>
    <w:p w:rsidR="0010284A" w:rsidRPr="00A550EA" w:rsidRDefault="0010284A" w:rsidP="0010284A">
      <w:pPr>
        <w:tabs>
          <w:tab w:val="left" w:pos="1276"/>
          <w:tab w:val="left" w:leader="dot" w:pos="5812"/>
        </w:tabs>
        <w:spacing w:line="264" w:lineRule="auto"/>
        <w:ind w:right="431"/>
        <w:rPr>
          <w:rFonts w:ascii="Times New Roman" w:hAnsi="Times New Roman" w:cs="Times New Roman"/>
          <w:sz w:val="24"/>
          <w:szCs w:val="24"/>
        </w:rPr>
      </w:pPr>
      <w:r w:rsidRPr="00A550EA">
        <w:rPr>
          <w:rFonts w:ascii="Times New Roman" w:hAnsi="Times New Roman" w:cs="Times New Roman"/>
          <w:b/>
          <w:sz w:val="24"/>
          <w:szCs w:val="24"/>
        </w:rPr>
        <w:t>Előterjesztő</w:t>
      </w:r>
      <w:r w:rsidRPr="00E8555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0284A" w:rsidRPr="00A550EA" w:rsidRDefault="009330C9" w:rsidP="0010284A">
      <w:pPr>
        <w:tabs>
          <w:tab w:val="center" w:pos="3553"/>
          <w:tab w:val="center" w:leader="dot" w:pos="5670"/>
        </w:tabs>
        <w:spacing w:after="720" w:line="264" w:lineRule="auto"/>
        <w:ind w:right="4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6E2FEB">
        <w:rPr>
          <w:rFonts w:ascii="Times New Roman" w:hAnsi="Times New Roman" w:cs="Times New Roman"/>
          <w:sz w:val="24"/>
          <w:szCs w:val="24"/>
        </w:rPr>
        <w:t>Besenyei Zsófia bizottsági elnök</w:t>
      </w:r>
    </w:p>
    <w:p w:rsidR="0010284A" w:rsidRPr="00A550EA" w:rsidRDefault="0010284A" w:rsidP="00881D9C">
      <w:pPr>
        <w:tabs>
          <w:tab w:val="left" w:leader="dot" w:pos="1276"/>
          <w:tab w:val="left" w:leader="dot" w:pos="5812"/>
        </w:tabs>
        <w:spacing w:after="0" w:line="264" w:lineRule="auto"/>
        <w:ind w:right="431"/>
        <w:rPr>
          <w:rFonts w:ascii="Times New Roman" w:hAnsi="Times New Roman" w:cs="Times New Roman"/>
          <w:b/>
          <w:sz w:val="24"/>
          <w:szCs w:val="24"/>
        </w:rPr>
      </w:pPr>
      <w:r w:rsidRPr="00A550EA">
        <w:rPr>
          <w:rFonts w:ascii="Times New Roman" w:hAnsi="Times New Roman" w:cs="Times New Roman"/>
          <w:b/>
          <w:sz w:val="24"/>
          <w:szCs w:val="24"/>
        </w:rPr>
        <w:t>Készítette</w:t>
      </w:r>
      <w:r w:rsidRPr="00E85550">
        <w:rPr>
          <w:rFonts w:ascii="Times New Roman" w:hAnsi="Times New Roman" w:cs="Times New Roman"/>
          <w:sz w:val="24"/>
          <w:szCs w:val="24"/>
        </w:rPr>
        <w:t>:</w:t>
      </w:r>
      <w:r w:rsidR="00881D9C">
        <w:rPr>
          <w:rFonts w:ascii="Times New Roman" w:hAnsi="Times New Roman" w:cs="Times New Roman"/>
          <w:sz w:val="24"/>
          <w:szCs w:val="24"/>
        </w:rPr>
        <w:t xml:space="preserve"> </w:t>
      </w:r>
      <w:r w:rsidR="00881D9C">
        <w:rPr>
          <w:rFonts w:ascii="Times New Roman" w:hAnsi="Times New Roman" w:cs="Times New Roman"/>
          <w:sz w:val="24"/>
          <w:szCs w:val="24"/>
        </w:rPr>
        <w:tab/>
      </w:r>
      <w:r w:rsidR="00881D9C">
        <w:rPr>
          <w:rFonts w:ascii="Times New Roman" w:hAnsi="Times New Roman" w:cs="Times New Roman"/>
          <w:sz w:val="24"/>
          <w:szCs w:val="24"/>
        </w:rPr>
        <w:tab/>
      </w:r>
    </w:p>
    <w:p w:rsidR="0010284A" w:rsidRPr="00A550EA" w:rsidRDefault="0010284A" w:rsidP="00881D9C">
      <w:pPr>
        <w:tabs>
          <w:tab w:val="left" w:pos="1418"/>
          <w:tab w:val="center" w:pos="3600"/>
        </w:tabs>
        <w:spacing w:after="1800" w:line="264" w:lineRule="auto"/>
        <w:ind w:right="431"/>
        <w:rPr>
          <w:rFonts w:ascii="Times New Roman" w:hAnsi="Times New Roman" w:cs="Times New Roman"/>
          <w:sz w:val="24"/>
          <w:szCs w:val="24"/>
        </w:rPr>
      </w:pPr>
      <w:r w:rsidRPr="00A550EA">
        <w:rPr>
          <w:rFonts w:ascii="Times New Roman" w:hAnsi="Times New Roman" w:cs="Times New Roman"/>
          <w:sz w:val="24"/>
          <w:szCs w:val="24"/>
        </w:rPr>
        <w:tab/>
      </w:r>
      <w:r w:rsidR="006E2FEB">
        <w:rPr>
          <w:rFonts w:ascii="Times New Roman" w:hAnsi="Times New Roman" w:cs="Times New Roman"/>
          <w:sz w:val="24"/>
          <w:szCs w:val="24"/>
        </w:rPr>
        <w:t>Varga Ferdinándné</w:t>
      </w:r>
      <w:r>
        <w:rPr>
          <w:rFonts w:ascii="Times New Roman" w:hAnsi="Times New Roman" w:cs="Times New Roman"/>
          <w:sz w:val="24"/>
          <w:szCs w:val="24"/>
        </w:rPr>
        <w:t xml:space="preserve"> bizottsági</w:t>
      </w:r>
      <w:r w:rsidRPr="00A550EA">
        <w:rPr>
          <w:rFonts w:ascii="Times New Roman" w:hAnsi="Times New Roman" w:cs="Times New Roman"/>
          <w:sz w:val="24"/>
          <w:szCs w:val="24"/>
        </w:rPr>
        <w:t xml:space="preserve"> ügyintéző</w:t>
      </w:r>
    </w:p>
    <w:p w:rsidR="0010284A" w:rsidRPr="00A550EA" w:rsidRDefault="0010284A" w:rsidP="0010284A">
      <w:pPr>
        <w:jc w:val="right"/>
        <w:rPr>
          <w:rFonts w:ascii="Times New Roman" w:hAnsi="Times New Roman" w:cs="Times New Roman"/>
          <w:sz w:val="24"/>
          <w:szCs w:val="24"/>
        </w:rPr>
        <w:sectPr w:rsidR="0010284A" w:rsidRPr="00A550EA" w:rsidSect="00460B49">
          <w:headerReference w:type="even" r:id="rId6"/>
          <w:headerReference w:type="default" r:id="rId7"/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A550EA">
        <w:rPr>
          <w:rFonts w:ascii="Times New Roman" w:hAnsi="Times New Roman" w:cs="Times New Roman"/>
          <w:sz w:val="24"/>
          <w:szCs w:val="24"/>
        </w:rPr>
        <w:t xml:space="preserve">A napirend </w:t>
      </w:r>
      <w:r>
        <w:rPr>
          <w:rFonts w:ascii="Times New Roman" w:hAnsi="Times New Roman" w:cs="Times New Roman"/>
          <w:sz w:val="24"/>
          <w:szCs w:val="24"/>
        </w:rPr>
        <w:t>tárgyalása zárt ülést nem igényel</w:t>
      </w:r>
    </w:p>
    <w:p w:rsidR="0010284A" w:rsidRPr="00610FCA" w:rsidRDefault="0010284A" w:rsidP="0010284A">
      <w:pPr>
        <w:tabs>
          <w:tab w:val="left" w:pos="940"/>
        </w:tabs>
        <w:spacing w:after="240" w:line="264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209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Tisztelt </w:t>
      </w:r>
      <w:r w:rsidRPr="00AE2091">
        <w:rPr>
          <w:rFonts w:ascii="Times New Roman" w:eastAsia="Times New Roman" w:hAnsi="Times New Roman" w:cs="Times New Roman"/>
          <w:b/>
          <w:sz w:val="24"/>
          <w:szCs w:val="24"/>
        </w:rPr>
        <w:t>Településüzemeltetési</w:t>
      </w:r>
      <w:r w:rsidRPr="00610FCA">
        <w:rPr>
          <w:rFonts w:ascii="Times New Roman" w:eastAsia="Times New Roman" w:hAnsi="Times New Roman" w:cs="Times New Roman"/>
          <w:b/>
          <w:sz w:val="24"/>
          <w:szCs w:val="24"/>
        </w:rPr>
        <w:t>, Környezetvédelmi és Közbiztonsági</w:t>
      </w:r>
      <w:r w:rsidRPr="00610F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0FCA">
        <w:rPr>
          <w:rFonts w:ascii="Times New Roman" w:eastAsia="Times New Roman" w:hAnsi="Times New Roman" w:cs="Times New Roman"/>
          <w:b/>
          <w:sz w:val="24"/>
          <w:szCs w:val="24"/>
        </w:rPr>
        <w:t>Bizottsá</w:t>
      </w:r>
      <w:ins w:id="0" w:author="Windows-felhasználó" w:date="2023-01-17T11:29:00Z">
        <w:r w:rsidR="00090DF2" w:rsidRPr="00BE1D8E">
          <w:rPr>
            <w:rFonts w:ascii="Times New Roman" w:eastAsia="Times New Roman" w:hAnsi="Times New Roman" w:cs="Times New Roman"/>
            <w:b/>
            <w:sz w:val="24"/>
            <w:szCs w:val="24"/>
          </w:rPr>
          <w:t>g</w:t>
        </w:r>
      </w:ins>
      <w:r w:rsidRPr="00610FCA">
        <w:rPr>
          <w:rFonts w:ascii="Times New Roman" w:eastAsia="Times New Roman" w:hAnsi="Times New Roman" w:cs="Times New Roman"/>
          <w:b/>
          <w:bCs/>
          <w:sz w:val="24"/>
          <w:szCs w:val="24"/>
        </w:rPr>
        <w:t>!</w:t>
      </w:r>
    </w:p>
    <w:p w:rsidR="0010284A" w:rsidRPr="00AE2091" w:rsidRDefault="0010284A" w:rsidP="0010284A">
      <w:pPr>
        <w:spacing w:after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FCA">
        <w:rPr>
          <w:rFonts w:ascii="Times New Roman" w:eastAsia="Calibri" w:hAnsi="Times New Roman" w:cs="Times New Roman"/>
          <w:sz w:val="24"/>
          <w:szCs w:val="24"/>
        </w:rPr>
        <w:t>Budapest Főváros II. Kerületi Önkormányzat Képviselő-testületének az Önkormányzat Szervezeti és Működési Szabályzatáról szóló 13/1992. (VII. 1.) önkormányzati rendelete</w:t>
      </w:r>
      <w:r w:rsidR="00AE2091" w:rsidRPr="00610FCA">
        <w:rPr>
          <w:rFonts w:ascii="Times New Roman" w:eastAsia="Calibri" w:hAnsi="Times New Roman" w:cs="Times New Roman"/>
          <w:sz w:val="24"/>
          <w:szCs w:val="24"/>
        </w:rPr>
        <w:t xml:space="preserve"> (továbbiakban: </w:t>
      </w:r>
      <w:proofErr w:type="spellStart"/>
      <w:r w:rsidR="00AE2091" w:rsidRPr="00610FCA">
        <w:rPr>
          <w:rFonts w:ascii="Times New Roman" w:eastAsia="Calibri" w:hAnsi="Times New Roman" w:cs="Times New Roman"/>
          <w:sz w:val="24"/>
          <w:szCs w:val="24"/>
        </w:rPr>
        <w:t>Szmsz</w:t>
      </w:r>
      <w:proofErr w:type="spellEnd"/>
      <w:r w:rsidR="00AE2091" w:rsidRPr="00610FCA">
        <w:rPr>
          <w:rFonts w:ascii="Times New Roman" w:eastAsia="Calibri" w:hAnsi="Times New Roman" w:cs="Times New Roman"/>
          <w:sz w:val="24"/>
          <w:szCs w:val="24"/>
        </w:rPr>
        <w:t>)</w:t>
      </w:r>
      <w:r w:rsidRPr="00610FCA">
        <w:rPr>
          <w:rFonts w:ascii="Times New Roman" w:eastAsia="Calibri" w:hAnsi="Times New Roman" w:cs="Times New Roman"/>
          <w:sz w:val="24"/>
          <w:szCs w:val="24"/>
        </w:rPr>
        <w:t xml:space="preserve"> 54. § (4) bekezdésében kapott felhatalmazás alapján a bizottságok belső működési szabályaikat a jogszabályok keretei között saját ügyrendjükben maguk határozzák meg.</w:t>
      </w:r>
    </w:p>
    <w:p w:rsidR="00AE2091" w:rsidRPr="00AE2091" w:rsidRDefault="00A27EAF" w:rsidP="00090D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091">
        <w:rPr>
          <w:rFonts w:ascii="Times New Roman" w:eastAsia="Calibri" w:hAnsi="Times New Roman" w:cs="Times New Roman"/>
          <w:sz w:val="24"/>
          <w:szCs w:val="24"/>
        </w:rPr>
        <w:t>2022</w:t>
      </w:r>
      <w:del w:id="1" w:author="Windows-felhasználó" w:date="2023-01-18T12:09:00Z">
        <w:r w:rsidR="00AE2091" w:rsidRPr="00AE2091" w:rsidDel="00C06831">
          <w:rPr>
            <w:rFonts w:ascii="Times New Roman" w:eastAsia="Calibri" w:hAnsi="Times New Roman" w:cs="Times New Roman"/>
            <w:sz w:val="24"/>
            <w:szCs w:val="24"/>
          </w:rPr>
          <w:delText>.</w:delText>
        </w:r>
      </w:del>
      <w:r w:rsidRPr="00AE20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3D19" w:rsidRPr="00AE2091">
        <w:rPr>
          <w:rFonts w:ascii="Times New Roman" w:eastAsia="Calibri" w:hAnsi="Times New Roman" w:cs="Times New Roman"/>
          <w:sz w:val="24"/>
          <w:szCs w:val="24"/>
        </w:rPr>
        <w:t xml:space="preserve">októberi </w:t>
      </w:r>
      <w:r w:rsidRPr="00AE2091">
        <w:rPr>
          <w:rFonts w:ascii="Times New Roman" w:eastAsia="Calibri" w:hAnsi="Times New Roman" w:cs="Times New Roman"/>
          <w:sz w:val="24"/>
          <w:szCs w:val="24"/>
        </w:rPr>
        <w:t>Képviselő</w:t>
      </w:r>
      <w:r w:rsidR="009B0572" w:rsidRPr="00AE2091">
        <w:rPr>
          <w:rFonts w:ascii="Times New Roman" w:eastAsia="Calibri" w:hAnsi="Times New Roman" w:cs="Times New Roman"/>
          <w:sz w:val="24"/>
          <w:szCs w:val="24"/>
        </w:rPr>
        <w:t>-</w:t>
      </w:r>
      <w:r w:rsidRPr="00AE2091">
        <w:rPr>
          <w:rFonts w:ascii="Times New Roman" w:eastAsia="Calibri" w:hAnsi="Times New Roman" w:cs="Times New Roman"/>
          <w:sz w:val="24"/>
          <w:szCs w:val="24"/>
        </w:rPr>
        <w:t>testület</w:t>
      </w:r>
      <w:r w:rsidR="007D3D19" w:rsidRPr="00AE2091">
        <w:rPr>
          <w:rFonts w:ascii="Times New Roman" w:eastAsia="Calibri" w:hAnsi="Times New Roman" w:cs="Times New Roman"/>
          <w:sz w:val="24"/>
          <w:szCs w:val="24"/>
        </w:rPr>
        <w:t>i ülésen született döntés</w:t>
      </w:r>
      <w:r w:rsidRPr="00AE20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2091" w:rsidRPr="00AE2091">
        <w:rPr>
          <w:rFonts w:ascii="Times New Roman" w:eastAsia="Calibri" w:hAnsi="Times New Roman" w:cs="Times New Roman"/>
          <w:sz w:val="24"/>
          <w:szCs w:val="24"/>
        </w:rPr>
        <w:t xml:space="preserve">az </w:t>
      </w:r>
      <w:proofErr w:type="spellStart"/>
      <w:r w:rsidR="00AE2091" w:rsidRPr="00AE2091">
        <w:rPr>
          <w:rFonts w:ascii="Times New Roman" w:eastAsia="Calibri" w:hAnsi="Times New Roman" w:cs="Times New Roman"/>
          <w:sz w:val="24"/>
          <w:szCs w:val="24"/>
        </w:rPr>
        <w:t>Szmsz</w:t>
      </w:r>
      <w:proofErr w:type="spellEnd"/>
      <w:r w:rsidR="00AE2091" w:rsidRPr="00AE2091">
        <w:rPr>
          <w:rFonts w:ascii="Times New Roman" w:eastAsia="Calibri" w:hAnsi="Times New Roman" w:cs="Times New Roman"/>
          <w:sz w:val="24"/>
          <w:szCs w:val="24"/>
        </w:rPr>
        <w:t xml:space="preserve"> módosításáról, mely szerint:</w:t>
      </w:r>
    </w:p>
    <w:p w:rsidR="00AE2091" w:rsidRPr="00AE2091" w:rsidRDefault="00A27EAF" w:rsidP="00090DF2">
      <w:pPr>
        <w:spacing w:after="0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  <w:r w:rsidRPr="00AE2091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54. § (1) </w:t>
      </w:r>
      <w:r w:rsidR="00AE2091" w:rsidRPr="00AE2091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A </w:t>
      </w:r>
      <w:r w:rsidRPr="00AE2091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bizottság elnökének helyettesítésére a Képviselő-testület alelnököt választ. Helyettesítés esetén az alelnököt a bizottság elnökével azonos jogok illetik meg</w:t>
      </w:r>
      <w:r w:rsidR="00AE2091" w:rsidRPr="00AE2091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.</w:t>
      </w:r>
    </w:p>
    <w:p w:rsidR="00AE2091" w:rsidRPr="00090DF2" w:rsidRDefault="00AE2091" w:rsidP="00AE2091">
      <w:pPr>
        <w:jc w:val="both"/>
        <w:rPr>
          <w:rFonts w:ascii="Times New Roman" w:hAnsi="Times New Roman" w:cs="Times New Roman"/>
          <w:sz w:val="24"/>
          <w:szCs w:val="24"/>
        </w:rPr>
      </w:pPr>
      <w:r w:rsidRPr="00090DF2">
        <w:rPr>
          <w:rFonts w:ascii="Times New Roman" w:hAnsi="Times New Roman" w:cs="Times New Roman"/>
          <w:sz w:val="24"/>
          <w:szCs w:val="24"/>
        </w:rPr>
        <w:t xml:space="preserve">A Polgármester </w:t>
      </w:r>
      <w:r w:rsidR="00610FCA">
        <w:rPr>
          <w:rFonts w:ascii="Times New Roman" w:hAnsi="Times New Roman" w:cs="Times New Roman"/>
          <w:sz w:val="24"/>
          <w:szCs w:val="24"/>
        </w:rPr>
        <w:t>a rendelet</w:t>
      </w:r>
      <w:del w:id="2" w:author="Windows-felhasználó" w:date="2023-01-18T12:08:00Z">
        <w:r w:rsidR="00610FCA" w:rsidDel="00254194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610FCA">
        <w:rPr>
          <w:rFonts w:ascii="Times New Roman" w:hAnsi="Times New Roman" w:cs="Times New Roman"/>
          <w:sz w:val="24"/>
          <w:szCs w:val="24"/>
        </w:rPr>
        <w:t xml:space="preserve">módosításra tekintettel </w:t>
      </w:r>
      <w:r w:rsidRPr="00090DF2">
        <w:rPr>
          <w:rFonts w:ascii="Times New Roman" w:hAnsi="Times New Roman" w:cs="Times New Roman"/>
          <w:sz w:val="24"/>
          <w:szCs w:val="24"/>
        </w:rPr>
        <w:t>felkérte a bizottsági elnököket és a városrészi elöljárót, hogy az alelnökök megválasztásával egyidejűleg vizsgálják felül a bizottságok ügyrendjét és vezessék át azokon a módosítást a helyettesítés tekintetében.</w:t>
      </w:r>
    </w:p>
    <w:p w:rsidR="0010284A" w:rsidRPr="00AE2091" w:rsidRDefault="0010284A" w:rsidP="0010284A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610FCA">
        <w:rPr>
          <w:rFonts w:ascii="Times New Roman" w:eastAsia="Calibri" w:hAnsi="Times New Roman" w:cs="Times New Roman"/>
          <w:sz w:val="24"/>
          <w:szCs w:val="24"/>
        </w:rPr>
        <w:t>A fentiek alapján kérem a Tisz</w:t>
      </w:r>
      <w:r w:rsidR="00031385" w:rsidRPr="00610FCA">
        <w:rPr>
          <w:rFonts w:ascii="Times New Roman" w:eastAsia="Calibri" w:hAnsi="Times New Roman" w:cs="Times New Roman"/>
          <w:sz w:val="24"/>
          <w:szCs w:val="24"/>
        </w:rPr>
        <w:t>telt Bizottságot,</w:t>
      </w:r>
      <w:r w:rsidRPr="00610F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10FCA">
        <w:rPr>
          <w:rFonts w:ascii="Times New Roman" w:hAnsi="Times New Roman" w:cs="Times New Roman"/>
          <w:sz w:val="24"/>
          <w:szCs w:val="24"/>
        </w:rPr>
        <w:t xml:space="preserve">hozza meg határozatát </w:t>
      </w:r>
      <w:r w:rsidR="0070564A" w:rsidRPr="00610FCA">
        <w:rPr>
          <w:rFonts w:ascii="Times New Roman" w:hAnsi="Times New Roman" w:cs="Times New Roman"/>
          <w:sz w:val="24"/>
          <w:szCs w:val="24"/>
        </w:rPr>
        <w:t>a Bizottság ügyrendjének módosításáról.</w:t>
      </w:r>
    </w:p>
    <w:p w:rsidR="00051BEF" w:rsidRPr="00051BEF" w:rsidRDefault="0010284A" w:rsidP="00051BEF">
      <w:pPr>
        <w:spacing w:after="1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1385">
        <w:rPr>
          <w:rFonts w:ascii="Times New Roman" w:eastAsia="Calibri" w:hAnsi="Times New Roman" w:cs="Times New Roman"/>
          <w:b/>
          <w:sz w:val="24"/>
          <w:szCs w:val="24"/>
        </w:rPr>
        <w:t>Határozati javaslat:</w:t>
      </w:r>
    </w:p>
    <w:p w:rsidR="00051BEF" w:rsidRPr="00051BEF" w:rsidRDefault="00051BEF" w:rsidP="00051BEF">
      <w:pPr>
        <w:spacing w:after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51BEF" w:rsidRPr="00051BEF" w:rsidRDefault="00051BEF" w:rsidP="00051BEF">
      <w:pPr>
        <w:spacing w:after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51BEF">
        <w:rPr>
          <w:rFonts w:ascii="Times New Roman" w:eastAsia="Calibri" w:hAnsi="Times New Roman" w:cs="Times New Roman"/>
          <w:sz w:val="24"/>
          <w:szCs w:val="24"/>
        </w:rPr>
        <w:t>A Budapest Főváros II. Kerületi Önkormányzat Településüzemeltetési, Környezetvédelmi és</w:t>
      </w:r>
    </w:p>
    <w:p w:rsidR="00051BEF" w:rsidRPr="00051BEF" w:rsidRDefault="00051BEF" w:rsidP="00051BEF">
      <w:pPr>
        <w:spacing w:after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51BEF">
        <w:rPr>
          <w:rFonts w:ascii="Times New Roman" w:eastAsia="Calibri" w:hAnsi="Times New Roman" w:cs="Times New Roman"/>
          <w:sz w:val="24"/>
          <w:szCs w:val="24"/>
        </w:rPr>
        <w:t>Közbiztonsági Bizottsága a Budapest Főváros II. Kerületi Önkormányzat Képviselő-testületének az</w:t>
      </w:r>
    </w:p>
    <w:p w:rsidR="00051BEF" w:rsidRPr="00051BEF" w:rsidRDefault="00051BEF" w:rsidP="00051BEF">
      <w:pPr>
        <w:spacing w:after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51BEF">
        <w:rPr>
          <w:rFonts w:ascii="Times New Roman" w:eastAsia="Calibri" w:hAnsi="Times New Roman" w:cs="Times New Roman"/>
          <w:sz w:val="24"/>
          <w:szCs w:val="24"/>
        </w:rPr>
        <w:t xml:space="preserve">Önkormányzat Szervezeti és Működési Szabályzatáról szóló 13/1992. (VII. 1.) </w:t>
      </w:r>
    </w:p>
    <w:p w:rsidR="00051BEF" w:rsidRPr="00051BEF" w:rsidRDefault="00051BEF" w:rsidP="00051BEF">
      <w:pPr>
        <w:spacing w:after="120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51BEF">
        <w:rPr>
          <w:rFonts w:ascii="Times New Roman" w:eastAsia="Calibri" w:hAnsi="Times New Roman" w:cs="Times New Roman"/>
          <w:sz w:val="24"/>
          <w:szCs w:val="24"/>
        </w:rPr>
        <w:t>önkormányzati</w:t>
      </w:r>
      <w:proofErr w:type="gramEnd"/>
      <w:r w:rsidRPr="00051BEF">
        <w:rPr>
          <w:rFonts w:ascii="Times New Roman" w:eastAsia="Calibri" w:hAnsi="Times New Roman" w:cs="Times New Roman"/>
          <w:sz w:val="24"/>
          <w:szCs w:val="24"/>
        </w:rPr>
        <w:t xml:space="preserve"> rendelet 54. § (4) bekezdésében kapott felhatalmazás alapján a jelen határozat</w:t>
      </w:r>
    </w:p>
    <w:p w:rsidR="00051BEF" w:rsidRDefault="00051BEF" w:rsidP="00051BEF">
      <w:pPr>
        <w:spacing w:after="1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051BEF">
        <w:rPr>
          <w:rFonts w:ascii="Times New Roman" w:eastAsia="Calibri" w:hAnsi="Times New Roman" w:cs="Times New Roman"/>
          <w:sz w:val="24"/>
          <w:szCs w:val="24"/>
        </w:rPr>
        <w:t>mellékletében</w:t>
      </w:r>
      <w:proofErr w:type="gramEnd"/>
      <w:r w:rsidRPr="00051BEF">
        <w:rPr>
          <w:rFonts w:ascii="Times New Roman" w:eastAsia="Calibri" w:hAnsi="Times New Roman" w:cs="Times New Roman"/>
          <w:sz w:val="24"/>
          <w:szCs w:val="24"/>
        </w:rPr>
        <w:t xml:space="preserve"> szereplő ügyrendet</w:t>
      </w:r>
      <w:r w:rsidRPr="00051BEF">
        <w:rPr>
          <w:rFonts w:ascii="Times New Roman" w:eastAsia="Calibri" w:hAnsi="Times New Roman" w:cs="Times New Roman"/>
          <w:b/>
          <w:sz w:val="24"/>
          <w:szCs w:val="24"/>
        </w:rPr>
        <w:t xml:space="preserve"> elfogadja.</w:t>
      </w:r>
    </w:p>
    <w:p w:rsidR="0010284A" w:rsidRPr="0041175F" w:rsidRDefault="0010284A" w:rsidP="0010284A">
      <w:pPr>
        <w:spacing w:after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284A" w:rsidRPr="00693657" w:rsidRDefault="0010284A" w:rsidP="0010284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93657">
        <w:rPr>
          <w:rFonts w:ascii="Times New Roman" w:eastAsia="Calibri" w:hAnsi="Times New Roman" w:cs="Times New Roman"/>
          <w:b/>
          <w:sz w:val="24"/>
          <w:szCs w:val="24"/>
        </w:rPr>
        <w:t>Felelős:</w:t>
      </w:r>
      <w:r w:rsidRPr="0069365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693657">
        <w:rPr>
          <w:rFonts w:ascii="Times New Roman" w:eastAsia="Calibri" w:hAnsi="Times New Roman" w:cs="Times New Roman"/>
          <w:sz w:val="24"/>
          <w:szCs w:val="24"/>
        </w:rPr>
        <w:t>Bizottsági elnök</w:t>
      </w:r>
    </w:p>
    <w:p w:rsidR="0010284A" w:rsidRDefault="0010284A" w:rsidP="0010284A">
      <w:pPr>
        <w:tabs>
          <w:tab w:val="left" w:pos="1418"/>
        </w:tabs>
        <w:spacing w:after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3657">
        <w:rPr>
          <w:rFonts w:ascii="Times New Roman" w:eastAsia="Calibri" w:hAnsi="Times New Roman" w:cs="Times New Roman"/>
          <w:b/>
          <w:sz w:val="24"/>
          <w:szCs w:val="24"/>
        </w:rPr>
        <w:t>Határidő: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693657">
        <w:rPr>
          <w:rFonts w:ascii="Times New Roman" w:eastAsia="Calibri" w:hAnsi="Times New Roman" w:cs="Times New Roman"/>
          <w:sz w:val="24"/>
          <w:szCs w:val="24"/>
        </w:rPr>
        <w:t>azonnal</w:t>
      </w:r>
    </w:p>
    <w:p w:rsidR="00051BEF" w:rsidRPr="00051BEF" w:rsidRDefault="0010284A" w:rsidP="00090D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3657">
        <w:rPr>
          <w:rFonts w:ascii="Times New Roman" w:eastAsia="Calibri" w:hAnsi="Times New Roman" w:cs="Times New Roman"/>
          <w:sz w:val="24"/>
          <w:szCs w:val="24"/>
        </w:rPr>
        <w:t>Budapest, 20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6E2FEB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6936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január</w:t>
      </w:r>
      <w:r w:rsidRPr="006936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6E2FEB">
        <w:rPr>
          <w:rFonts w:ascii="Times New Roman" w:eastAsia="Calibri" w:hAnsi="Times New Roman" w:cs="Times New Roman"/>
          <w:sz w:val="24"/>
          <w:szCs w:val="24"/>
        </w:rPr>
        <w:t>3</w:t>
      </w:r>
      <w:proofErr w:type="gramStart"/>
      <w:r w:rsidRPr="00693657">
        <w:rPr>
          <w:rFonts w:ascii="Times New Roman" w:eastAsia="Calibri" w:hAnsi="Times New Roman" w:cs="Times New Roman"/>
          <w:sz w:val="24"/>
          <w:szCs w:val="24"/>
        </w:rPr>
        <w:t>.</w:t>
      </w:r>
      <w:r w:rsidR="00051BE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</w:t>
      </w:r>
      <w:r w:rsidR="00610FCA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051BEF" w:rsidRPr="00051BEF">
        <w:rPr>
          <w:rFonts w:ascii="Times New Roman" w:eastAsia="Calibri" w:hAnsi="Times New Roman" w:cs="Times New Roman"/>
          <w:sz w:val="24"/>
          <w:szCs w:val="24"/>
        </w:rPr>
        <w:t>dr.</w:t>
      </w:r>
      <w:proofErr w:type="gramEnd"/>
      <w:r w:rsidR="00051BEF" w:rsidRPr="00051BEF">
        <w:rPr>
          <w:rFonts w:ascii="Times New Roman" w:eastAsia="Calibri" w:hAnsi="Times New Roman" w:cs="Times New Roman"/>
          <w:sz w:val="24"/>
          <w:szCs w:val="24"/>
        </w:rPr>
        <w:t xml:space="preserve"> Szalai Tibor</w:t>
      </w:r>
    </w:p>
    <w:p w:rsidR="0010284A" w:rsidRDefault="00051BEF" w:rsidP="00090D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</w:t>
      </w:r>
      <w:r w:rsidR="00610F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10FCA">
        <w:rPr>
          <w:rFonts w:ascii="Times New Roman" w:eastAsia="Calibri" w:hAnsi="Times New Roman" w:cs="Times New Roman"/>
          <w:sz w:val="24"/>
          <w:szCs w:val="24"/>
        </w:rPr>
        <w:tab/>
      </w:r>
      <w:r w:rsidR="00610FCA">
        <w:rPr>
          <w:rFonts w:ascii="Times New Roman" w:eastAsia="Calibri" w:hAnsi="Times New Roman" w:cs="Times New Roman"/>
          <w:sz w:val="24"/>
          <w:szCs w:val="24"/>
        </w:rPr>
        <w:tab/>
      </w:r>
      <w:r w:rsidR="00610FCA">
        <w:rPr>
          <w:rFonts w:ascii="Times New Roman" w:eastAsia="Calibri" w:hAnsi="Times New Roman" w:cs="Times New Roman"/>
          <w:sz w:val="24"/>
          <w:szCs w:val="24"/>
        </w:rPr>
        <w:tab/>
      </w:r>
      <w:r w:rsidR="00610FCA">
        <w:rPr>
          <w:rFonts w:ascii="Times New Roman" w:eastAsia="Calibri" w:hAnsi="Times New Roman" w:cs="Times New Roman"/>
          <w:sz w:val="24"/>
          <w:szCs w:val="24"/>
        </w:rPr>
        <w:tab/>
      </w:r>
      <w:r w:rsidR="00610FCA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051BEF">
        <w:rPr>
          <w:rFonts w:ascii="Times New Roman" w:eastAsia="Calibri" w:hAnsi="Times New Roman" w:cs="Times New Roman"/>
          <w:sz w:val="24"/>
          <w:szCs w:val="24"/>
        </w:rPr>
        <w:t>jegyző</w:t>
      </w:r>
      <w:proofErr w:type="gramEnd"/>
      <w:r w:rsidRPr="00051BEF">
        <w:rPr>
          <w:rFonts w:ascii="Times New Roman" w:eastAsia="Calibri" w:hAnsi="Times New Roman" w:cs="Times New Roman"/>
          <w:sz w:val="24"/>
          <w:szCs w:val="24"/>
        </w:rPr>
        <w:t xml:space="preserve"> megbízásából</w:t>
      </w:r>
    </w:p>
    <w:p w:rsidR="00610FCA" w:rsidRDefault="00610FCA" w:rsidP="00090D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0FCA" w:rsidRDefault="00610FCA" w:rsidP="00090D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0FCA" w:rsidRPr="00693657" w:rsidRDefault="00610FCA" w:rsidP="00090D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284A" w:rsidRPr="00693657" w:rsidRDefault="0010284A" w:rsidP="0010284A">
      <w:pPr>
        <w:tabs>
          <w:tab w:val="left" w:pos="5812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6E2FEB">
        <w:rPr>
          <w:rFonts w:ascii="Times New Roman" w:eastAsia="Calibri" w:hAnsi="Times New Roman" w:cs="Times New Roman"/>
          <w:sz w:val="24"/>
          <w:szCs w:val="24"/>
        </w:rPr>
        <w:t>Besenyei Zsófia</w:t>
      </w:r>
    </w:p>
    <w:p w:rsidR="0010284A" w:rsidRDefault="006E2FEB" w:rsidP="000E7872">
      <w:pPr>
        <w:spacing w:after="3600"/>
        <w:ind w:left="5812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bizottsági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elnök</w:t>
      </w:r>
    </w:p>
    <w:p w:rsidR="0010284A" w:rsidRPr="00CC2061" w:rsidRDefault="0010284A" w:rsidP="0010284A">
      <w:pPr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C206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lastRenderedPageBreak/>
        <w:t>BUDAPEST FŐVÁROS II. KERÜLETI ÖNKORMÁNYZAT</w:t>
      </w:r>
      <w:r w:rsidRPr="00CC206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br/>
        <w:t>TELEPÜLÉSÜZEMELTETÉSI</w:t>
      </w:r>
      <w:r w:rsidR="00F46C0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, KÖRNYEZETVÉDELMI ÉS KÖZBIZTONSÁGI</w:t>
      </w:r>
      <w:r w:rsidRPr="00CC206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BIZOTTSÁGÁNAK ÜGYRENDJE</w:t>
      </w:r>
    </w:p>
    <w:p w:rsidR="0010284A" w:rsidRPr="00114521" w:rsidRDefault="0010284A" w:rsidP="00114521">
      <w:pPr>
        <w:overflowPunct w:val="0"/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114521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Elfogadva a Településüzemeltetési</w:t>
      </w:r>
      <w:r w:rsidR="00F46C0E" w:rsidRPr="00114521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, Környezetvédelmi és Közbiztonsági</w:t>
      </w:r>
      <w:r w:rsidRPr="00114521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Bizottság (</w:t>
      </w:r>
      <w:r w:rsidR="00585D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</w:t>
      </w:r>
      <w:r w:rsidR="00851FFD" w:rsidRPr="00440D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/20</w:t>
      </w:r>
      <w:r w:rsidR="00585D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23</w:t>
      </w:r>
      <w:r w:rsidR="00851FFD" w:rsidRPr="00440D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. (I.</w:t>
      </w:r>
      <w:r w:rsidR="00851FF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</w:t>
      </w:r>
      <w:r w:rsidR="00585D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3</w:t>
      </w:r>
      <w:r w:rsidR="00851FFD" w:rsidRPr="00440D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.)</w:t>
      </w:r>
      <w:r w:rsidRPr="00114521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  <w:r w:rsidR="00114521" w:rsidRPr="00114521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ha</w:t>
      </w:r>
      <w:r w:rsidRPr="00114521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tározatával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A Budapest Főváros II. Kerületi Önkormányzat Településüzemeltetési</w:t>
      </w:r>
      <w:r w:rsidR="00F46C0E" w:rsidRPr="00114521">
        <w:rPr>
          <w:rFonts w:ascii="Times New Roman" w:eastAsia="Times New Roman" w:hAnsi="Times New Roman" w:cs="Times New Roman"/>
          <w:lang w:eastAsia="hu-HU"/>
        </w:rPr>
        <w:t>, Környezetvédelmi és Közbiztonsági</w:t>
      </w:r>
      <w:r w:rsidRPr="00114521">
        <w:rPr>
          <w:rFonts w:ascii="Times New Roman" w:eastAsia="Times New Roman" w:hAnsi="Times New Roman" w:cs="Times New Roman"/>
          <w:lang w:eastAsia="hu-HU"/>
        </w:rPr>
        <w:t xml:space="preserve"> Bizottsága</w:t>
      </w:r>
      <w:r w:rsidRPr="00114521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Pr="00114521">
        <w:rPr>
          <w:rFonts w:ascii="Times New Roman" w:eastAsia="Times New Roman" w:hAnsi="Times New Roman" w:cs="Times New Roman"/>
          <w:lang w:eastAsia="hu-HU"/>
        </w:rPr>
        <w:t>a Budapest Főváros II. kerületi Önkormányzat Képviselőtestületének az Önkormányzat Szervezeti és Működési Szabályzatáról szóló 13/1992. (VII. 1.) sz., módosított önkormányzati rendelet 54. §. (4) bekezdésében kapott felhatalmazás alapján az alábbi Ügyrendet alkotja meg: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10284A" w:rsidRPr="00114521" w:rsidRDefault="0010284A" w:rsidP="0010284A">
      <w:pPr>
        <w:rPr>
          <w:rFonts w:ascii="Times New Roman" w:hAnsi="Times New Roman" w:cs="Times New Roman"/>
          <w:b/>
        </w:rPr>
        <w:sectPr w:rsidR="0010284A" w:rsidRPr="00114521">
          <w:pgSz w:w="11907" w:h="16840"/>
          <w:pgMar w:top="1418" w:right="1134" w:bottom="1134" w:left="1134" w:header="708" w:footer="708" w:gutter="0"/>
          <w:cols w:space="708"/>
        </w:sectPr>
      </w:pP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I. A BIZOTTSÁG ELNEVEZÉSE, TAGJAI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1. §.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 xml:space="preserve">(1) A bizottság hivatalos megnevezése: </w:t>
      </w:r>
      <w:r w:rsidRPr="00114521">
        <w:rPr>
          <w:rFonts w:ascii="Times New Roman" w:eastAsia="Times New Roman" w:hAnsi="Times New Roman" w:cs="Times New Roman"/>
          <w:b/>
          <w:i/>
          <w:lang w:eastAsia="hu-HU"/>
        </w:rPr>
        <w:t>Településüzemeltetési, Környezetvédelmi és Közbiztonsági Bizottság</w:t>
      </w:r>
      <w:r w:rsidRPr="00114521">
        <w:rPr>
          <w:rFonts w:ascii="Times New Roman" w:eastAsia="Times New Roman" w:hAnsi="Times New Roman" w:cs="Times New Roman"/>
          <w:lang w:eastAsia="hu-HU"/>
        </w:rPr>
        <w:t xml:space="preserve"> (a továbbiakban: Bizottság).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pacing w:val="-5"/>
          <w:lang w:eastAsia="hu-HU"/>
        </w:rPr>
      </w:pPr>
      <w:r w:rsidRPr="00114521">
        <w:rPr>
          <w:rFonts w:ascii="Times New Roman" w:eastAsia="Times New Roman" w:hAnsi="Times New Roman" w:cs="Times New Roman"/>
          <w:spacing w:val="-5"/>
          <w:lang w:eastAsia="hu-HU"/>
        </w:rPr>
        <w:t>(2) A Bizottság székhelye: Budapest II., Mechwart liget 1.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 xml:space="preserve">(3) A Bizottság tagjait és elnökét a képviselőtestület választja meg. A Bizottság tagjainak névsorát az </w:t>
      </w:r>
      <w:r w:rsidRPr="00114521">
        <w:rPr>
          <w:rFonts w:ascii="Times New Roman" w:eastAsia="Times New Roman" w:hAnsi="Times New Roman" w:cs="Times New Roman"/>
          <w:i/>
          <w:lang w:eastAsia="hu-HU"/>
        </w:rPr>
        <w:t>1. számú melléklet</w:t>
      </w:r>
      <w:r w:rsidRPr="00114521">
        <w:rPr>
          <w:rFonts w:ascii="Times New Roman" w:eastAsia="Times New Roman" w:hAnsi="Times New Roman" w:cs="Times New Roman"/>
          <w:lang w:eastAsia="hu-HU"/>
        </w:rPr>
        <w:t xml:space="preserve"> tartalmazza.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II. A BIZOTTSÁG MŰKÖDÉSÉNEK ÁLTALÁNOS SZABÁLYAI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2. §.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pacing w:val="-5"/>
          <w:lang w:eastAsia="hu-HU"/>
        </w:rPr>
      </w:pPr>
      <w:r w:rsidRPr="00114521">
        <w:rPr>
          <w:rFonts w:ascii="Times New Roman" w:eastAsia="Times New Roman" w:hAnsi="Times New Roman" w:cs="Times New Roman"/>
          <w:spacing w:val="-5"/>
          <w:lang w:eastAsia="hu-HU"/>
        </w:rPr>
        <w:t>(1) A Bizottság üléseit szükség szerint, legalább havonta tartja. A rendes ülésre – a testületi ülés és a többi bizottság munkarendjével egyeztetett módon – kerül sor. Rendkívüli ülést a Bizottság általában a rendes ülés időpontjában tart.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(2) A bizottsági ülések helyszíne rendszerint a Polgár</w:t>
      </w:r>
      <w:r w:rsidRPr="00114521">
        <w:rPr>
          <w:rFonts w:ascii="Times New Roman" w:eastAsia="Times New Roman" w:hAnsi="Times New Roman" w:cs="Times New Roman"/>
          <w:lang w:eastAsia="hu-HU"/>
        </w:rPr>
        <w:softHyphen/>
        <w:t>mesteri Hivatal.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3. §.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(1) A Bizottság üléseit rendesen az elnök, rendkívüli esetben a polgármester, vagy az alpolgármesterek hívja össze.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(2) Rendkívüli ülést kell összehívni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proofErr w:type="gramStart"/>
      <w:r w:rsidRPr="00114521">
        <w:rPr>
          <w:rFonts w:ascii="Times New Roman" w:hAnsi="Times New Roman" w:cs="Times New Roman"/>
        </w:rPr>
        <w:t>a</w:t>
      </w:r>
      <w:proofErr w:type="gramEnd"/>
      <w:r w:rsidRPr="00114521">
        <w:rPr>
          <w:rFonts w:ascii="Times New Roman" w:hAnsi="Times New Roman" w:cs="Times New Roman"/>
        </w:rPr>
        <w:t xml:space="preserve">) </w:t>
      </w:r>
      <w:proofErr w:type="spellStart"/>
      <w:r w:rsidRPr="00114521">
        <w:rPr>
          <w:rFonts w:ascii="Times New Roman" w:hAnsi="Times New Roman" w:cs="Times New Roman"/>
        </w:rPr>
        <w:t>a</w:t>
      </w:r>
      <w:proofErr w:type="spellEnd"/>
      <w:r w:rsidRPr="00114521">
        <w:rPr>
          <w:rFonts w:ascii="Times New Roman" w:hAnsi="Times New Roman" w:cs="Times New Roman"/>
        </w:rPr>
        <w:t xml:space="preserve"> képviselőtestület, vagy a Bizottság határozatára,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b) a polgármester, v</w:t>
      </w:r>
      <w:r w:rsidR="00D55B4D">
        <w:rPr>
          <w:rFonts w:ascii="Times New Roman" w:hAnsi="Times New Roman" w:cs="Times New Roman"/>
        </w:rPr>
        <w:t>agy az alpolgármesterek indítvá</w:t>
      </w:r>
      <w:r w:rsidRPr="00114521">
        <w:rPr>
          <w:rFonts w:ascii="Times New Roman" w:hAnsi="Times New Roman" w:cs="Times New Roman"/>
        </w:rPr>
        <w:t>nyára,</w:t>
      </w:r>
    </w:p>
    <w:p w:rsidR="0010284A" w:rsidRPr="00114521" w:rsidRDefault="0010284A" w:rsidP="0010284A">
      <w:pPr>
        <w:spacing w:after="120"/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c) abban az esetben, ha azt a Bizottság legalább há</w:t>
      </w:r>
      <w:r w:rsidRPr="00114521">
        <w:rPr>
          <w:rFonts w:ascii="Times New Roman" w:hAnsi="Times New Roman" w:cs="Times New Roman"/>
        </w:rPr>
        <w:softHyphen/>
        <w:t>rom tagja írásban kezdeményezi.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pacing w:val="-5"/>
          <w:lang w:eastAsia="hu-HU"/>
        </w:rPr>
      </w:pPr>
      <w:r w:rsidRPr="00114521">
        <w:rPr>
          <w:rFonts w:ascii="Times New Roman" w:eastAsia="Times New Roman" w:hAnsi="Times New Roman" w:cs="Times New Roman"/>
          <w:spacing w:val="-5"/>
          <w:lang w:eastAsia="hu-HU"/>
        </w:rPr>
        <w:t>(3) A rendes ülést az elnök írásos meghívóval (e-mail, levél, szóbeli egyeztetés) hívja össze. A meghívót a napirendek megjelölésével és a napirendekhez kapcsolódó írásos előterjesztésekkel úgy kell kézbesíteni, hogy azt a Bizottság tagjai és a meghívottak legalább 3 munka</w:t>
      </w:r>
      <w:r w:rsidR="00F16584" w:rsidRPr="00114521">
        <w:rPr>
          <w:rFonts w:ascii="Times New Roman" w:eastAsia="Times New Roman" w:hAnsi="Times New Roman" w:cs="Times New Roman"/>
          <w:spacing w:val="-5"/>
          <w:lang w:eastAsia="hu-HU"/>
        </w:rPr>
        <w:t xml:space="preserve">nappal az ülés előtt, e-mail útján </w:t>
      </w:r>
      <w:r w:rsidRPr="00114521">
        <w:rPr>
          <w:rFonts w:ascii="Times New Roman" w:eastAsia="Times New Roman" w:hAnsi="Times New Roman" w:cs="Times New Roman"/>
          <w:spacing w:val="-5"/>
          <w:lang w:eastAsia="hu-HU"/>
        </w:rPr>
        <w:t>kézhez kapják. Azon napirendek írásos anyagát, amelyet a Bizottság tagjai korábban már megkaptak, nem kell ismételten kiküldeni, de a meghívóban utalni kell arra, hogy mikor küldték meg azokat.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(4) A hitelesített jegyzőkönyve elektronikusan közzétételre kerül az Önkormányzat weboldalán.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(5) A rendkívüli ülést a kezdeményezéstől számított 5 munkanapon belül, lehetőség szerint írásos meghívó email útján történő kézbesítéssel kell összehívni. Ebben az esetben az írásos előterjesztések mellékelésétől el lehet tekinteni.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(6) Az ülésre a Bizottság tagjain kívül — tanácskozási joggal — a következőket kell meghívni: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proofErr w:type="gramStart"/>
      <w:r w:rsidRPr="00114521">
        <w:rPr>
          <w:rFonts w:ascii="Times New Roman" w:hAnsi="Times New Roman" w:cs="Times New Roman"/>
        </w:rPr>
        <w:t>a</w:t>
      </w:r>
      <w:proofErr w:type="gramEnd"/>
      <w:r w:rsidRPr="00114521">
        <w:rPr>
          <w:rFonts w:ascii="Times New Roman" w:hAnsi="Times New Roman" w:cs="Times New Roman"/>
        </w:rPr>
        <w:t xml:space="preserve">) </w:t>
      </w:r>
      <w:proofErr w:type="spellStart"/>
      <w:r w:rsidRPr="00114521">
        <w:rPr>
          <w:rFonts w:ascii="Times New Roman" w:hAnsi="Times New Roman" w:cs="Times New Roman"/>
        </w:rPr>
        <w:t>a</w:t>
      </w:r>
      <w:proofErr w:type="spellEnd"/>
      <w:r w:rsidRPr="00114521">
        <w:rPr>
          <w:rFonts w:ascii="Times New Roman" w:hAnsi="Times New Roman" w:cs="Times New Roman"/>
        </w:rPr>
        <w:t xml:space="preserve"> polgármestert,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b) az alpolgármestereket,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c) a jegyzőt,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d) a főépítészt,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proofErr w:type="gramStart"/>
      <w:r w:rsidRPr="00114521">
        <w:rPr>
          <w:rFonts w:ascii="Times New Roman" w:hAnsi="Times New Roman" w:cs="Times New Roman"/>
        </w:rPr>
        <w:t>e</w:t>
      </w:r>
      <w:proofErr w:type="gramEnd"/>
      <w:r w:rsidRPr="00114521">
        <w:rPr>
          <w:rFonts w:ascii="Times New Roman" w:hAnsi="Times New Roman" w:cs="Times New Roman"/>
        </w:rPr>
        <w:t>) a Hatósági Igazgató- Aljegyzőt,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proofErr w:type="gramStart"/>
      <w:r w:rsidRPr="00114521">
        <w:rPr>
          <w:rFonts w:ascii="Times New Roman" w:hAnsi="Times New Roman" w:cs="Times New Roman"/>
        </w:rPr>
        <w:t>f</w:t>
      </w:r>
      <w:proofErr w:type="gramEnd"/>
      <w:r w:rsidRPr="00114521">
        <w:rPr>
          <w:rFonts w:ascii="Times New Roman" w:hAnsi="Times New Roman" w:cs="Times New Roman"/>
        </w:rPr>
        <w:t>) a Városüzemeltetési Igazgatót,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  <w:color w:val="000000" w:themeColor="text1"/>
        </w:rPr>
      </w:pPr>
      <w:proofErr w:type="gramStart"/>
      <w:r w:rsidRPr="00114521">
        <w:rPr>
          <w:rFonts w:ascii="Times New Roman" w:hAnsi="Times New Roman" w:cs="Times New Roman"/>
          <w:color w:val="000000" w:themeColor="text1"/>
        </w:rPr>
        <w:t>g</w:t>
      </w:r>
      <w:proofErr w:type="gramEnd"/>
      <w:r w:rsidRPr="00114521">
        <w:rPr>
          <w:rFonts w:ascii="Times New Roman" w:hAnsi="Times New Roman" w:cs="Times New Roman"/>
          <w:color w:val="000000" w:themeColor="text1"/>
        </w:rPr>
        <w:t>) a Fejlesztési Osztály képviselőjét,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proofErr w:type="gramStart"/>
      <w:r w:rsidRPr="00114521">
        <w:rPr>
          <w:rFonts w:ascii="Times New Roman" w:hAnsi="Times New Roman" w:cs="Times New Roman"/>
        </w:rPr>
        <w:t>h</w:t>
      </w:r>
      <w:proofErr w:type="gramEnd"/>
      <w:r w:rsidRPr="00114521">
        <w:rPr>
          <w:rFonts w:ascii="Times New Roman" w:hAnsi="Times New Roman" w:cs="Times New Roman"/>
        </w:rPr>
        <w:t>) a Műszaki Osztály vezetőjét,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i) a Környezetvédelmi Osztály vezetőjét,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j) a Pesthidegkúti</w:t>
      </w:r>
      <w:r w:rsidR="00F07523">
        <w:rPr>
          <w:rFonts w:ascii="Times New Roman" w:hAnsi="Times New Roman" w:cs="Times New Roman"/>
        </w:rPr>
        <w:t xml:space="preserve"> Városrészi Önkormányzat vezető</w:t>
      </w:r>
      <w:r w:rsidRPr="00114521">
        <w:rPr>
          <w:rFonts w:ascii="Times New Roman" w:hAnsi="Times New Roman" w:cs="Times New Roman"/>
        </w:rPr>
        <w:t>jét, ha a Bizottság a részönkormányzatot érintő napirendet tárgyal,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k) a kisebbségi önko</w:t>
      </w:r>
      <w:r w:rsidR="00F07523">
        <w:rPr>
          <w:rFonts w:ascii="Times New Roman" w:hAnsi="Times New Roman" w:cs="Times New Roman"/>
        </w:rPr>
        <w:t>rmányzatok elnökét, ha a Bizott</w:t>
      </w:r>
      <w:r w:rsidRPr="00114521">
        <w:rPr>
          <w:rFonts w:ascii="Times New Roman" w:hAnsi="Times New Roman" w:cs="Times New Roman"/>
        </w:rPr>
        <w:t>ság a kisebbségeket érintő napirendet tárgyal,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proofErr w:type="gramStart"/>
      <w:r w:rsidRPr="00114521">
        <w:rPr>
          <w:rFonts w:ascii="Times New Roman" w:hAnsi="Times New Roman" w:cs="Times New Roman"/>
        </w:rPr>
        <w:t>l</w:t>
      </w:r>
      <w:proofErr w:type="gramEnd"/>
      <w:r w:rsidRPr="00114521">
        <w:rPr>
          <w:rFonts w:ascii="Times New Roman" w:hAnsi="Times New Roman" w:cs="Times New Roman"/>
        </w:rPr>
        <w:t>) az egyes napirendek előterjesztőit,</w:t>
      </w:r>
    </w:p>
    <w:p w:rsidR="0010284A" w:rsidRPr="00114521" w:rsidRDefault="0010284A" w:rsidP="0010284A">
      <w:pPr>
        <w:spacing w:after="120"/>
        <w:ind w:left="284"/>
        <w:rPr>
          <w:rFonts w:ascii="Times New Roman" w:hAnsi="Times New Roman" w:cs="Times New Roman"/>
        </w:rPr>
      </w:pPr>
      <w:proofErr w:type="gramStart"/>
      <w:r w:rsidRPr="00114521">
        <w:rPr>
          <w:rFonts w:ascii="Times New Roman" w:hAnsi="Times New Roman" w:cs="Times New Roman"/>
        </w:rPr>
        <w:t>m</w:t>
      </w:r>
      <w:proofErr w:type="gramEnd"/>
      <w:r w:rsidRPr="00114521">
        <w:rPr>
          <w:rFonts w:ascii="Times New Roman" w:hAnsi="Times New Roman" w:cs="Times New Roman"/>
        </w:rPr>
        <w:t>) mindazokat, akiknek meghívását az elnök az egyes napirendek megtárgyalásához indokoltnak tartja.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(7) A képviselőtestület tagjai tanácskozási joggal vehetnek részt a Bizottság ülésein.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4. §.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(1) A Bizottság ülései nyilvánosak. A bizottsági ülésen, a bizottsági tagokon és a 3.§ (6) bekezdésében felsorolt meghívottakon kívül személyesen résztvevők felszólalási jogáról a bizottsági tagok döntenek.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pacing w:val="-5"/>
          <w:lang w:eastAsia="hu-HU"/>
        </w:rPr>
      </w:pPr>
      <w:r w:rsidRPr="00114521">
        <w:rPr>
          <w:rFonts w:ascii="Times New Roman" w:eastAsia="Times New Roman" w:hAnsi="Times New Roman" w:cs="Times New Roman"/>
          <w:spacing w:val="-5"/>
          <w:lang w:eastAsia="hu-HU"/>
        </w:rPr>
        <w:t>(2) Zárt ülést kell elrendelni személyi ügy tárgyalásakor abban az esetben, ha az érintett nem egyezik bele a nyilvános tárgyalásba, továbbá önkormányzati hatósági, összeférhetetlenségi, kitüntetési ügyekben.</w:t>
      </w:r>
    </w:p>
    <w:p w:rsidR="0010284A" w:rsidRPr="00114521" w:rsidRDefault="0010284A" w:rsidP="0010284A">
      <w:pPr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(3) Zárt ülés rendelhető el, ha a nyilvános tárgyalás üzleti érdeket sértene:</w:t>
      </w:r>
    </w:p>
    <w:p w:rsidR="0010284A" w:rsidRPr="00114521" w:rsidRDefault="0010284A" w:rsidP="0010284A">
      <w:pPr>
        <w:ind w:left="426" w:hanging="142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- ha a Bizottság az önkormányzat vagyonával kapcsolatos döntést hoz,</w:t>
      </w:r>
    </w:p>
    <w:p w:rsidR="0010284A" w:rsidRPr="00114521" w:rsidRDefault="0010284A" w:rsidP="0010284A">
      <w:pPr>
        <w:spacing w:after="120"/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- pályázattal kapcsolatos ügy tárgyalása esetén.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(4) A Bizottság tagjai a tudomásukra jutott szolgálati és hivatali titkot kötelesek megőrizni.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5. §.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(1) A Bizottság ülésének napirendjére javaslatot az ülés napját megelőző 5 munkanappal korábban lehet az elnökhöz benyújtani. Napirendre javaslatot tehet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proofErr w:type="gramStart"/>
      <w:r w:rsidRPr="00114521">
        <w:rPr>
          <w:rFonts w:ascii="Times New Roman" w:hAnsi="Times New Roman" w:cs="Times New Roman"/>
        </w:rPr>
        <w:t>a</w:t>
      </w:r>
      <w:proofErr w:type="gramEnd"/>
      <w:r w:rsidRPr="00114521">
        <w:rPr>
          <w:rFonts w:ascii="Times New Roman" w:hAnsi="Times New Roman" w:cs="Times New Roman"/>
        </w:rPr>
        <w:t xml:space="preserve">) </w:t>
      </w:r>
      <w:proofErr w:type="spellStart"/>
      <w:r w:rsidRPr="00114521">
        <w:rPr>
          <w:rFonts w:ascii="Times New Roman" w:hAnsi="Times New Roman" w:cs="Times New Roman"/>
        </w:rPr>
        <w:t>a</w:t>
      </w:r>
      <w:proofErr w:type="spellEnd"/>
      <w:r w:rsidRPr="00114521">
        <w:rPr>
          <w:rFonts w:ascii="Times New Roman" w:hAnsi="Times New Roman" w:cs="Times New Roman"/>
        </w:rPr>
        <w:t xml:space="preserve"> Bizottság bármely tagja,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b) a polgármester,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c) az alpolgármesterek,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d) képviselő</w:t>
      </w:r>
    </w:p>
    <w:p w:rsidR="0010284A" w:rsidRPr="00114521" w:rsidRDefault="0010284A" w:rsidP="0010284A">
      <w:pPr>
        <w:spacing w:after="120"/>
        <w:ind w:left="284"/>
        <w:rPr>
          <w:rFonts w:ascii="Times New Roman" w:hAnsi="Times New Roman" w:cs="Times New Roman"/>
        </w:rPr>
      </w:pPr>
      <w:proofErr w:type="gramStart"/>
      <w:r w:rsidRPr="00114521">
        <w:rPr>
          <w:rFonts w:ascii="Times New Roman" w:hAnsi="Times New Roman" w:cs="Times New Roman"/>
        </w:rPr>
        <w:t>e</w:t>
      </w:r>
      <w:proofErr w:type="gramEnd"/>
      <w:r w:rsidRPr="00114521">
        <w:rPr>
          <w:rFonts w:ascii="Times New Roman" w:hAnsi="Times New Roman" w:cs="Times New Roman"/>
        </w:rPr>
        <w:t>) a jegyző, illetve a jegyző képviseletében eljárva a Polgármesteri Hivatalnak a Bizottság feladat- és hatáskörét érintő feladatot ellátó osztályai.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(2) A Bizottság elnöke a beérkezett javaslatok alapján írásban javaslatot tesz az ülés napirendjére. Egyúttal tájékoztatja a Bizottság tagjait valamennyi beérkezett javaslatról.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(3) A polgármester, az alpolgármester, vagy a Bizottság 3 tagja által írásban javasolt napirendet az elnök köteles az előzetes napirendi pontok sorába felvenni.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(4) Az (1)-(3) bekezdésben foglaltak figyelembevételével a Bizottság egyszerű szótöbbséggel határoz az ülés napirendjéről.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(5) Bármely bizottsági tag, illetve az előterjesztő javasolhatja a napirend elnapolását vagy a napirendről való levételét. A javaslatról a Bizottság vita nélkül, egyszerű szótöbbséggel dönt.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(6) Csak minősített többséggel vehető napirendre az az indítvány, mely ugyanazon ülésen egyszer már visszavonásra került.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(7) Napirendi javaslatot, illetve előterjesztést írásban kell benyújtani. Ettől eltérést a Bizottság egyszerű többséggel engedélyezhet.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6. §.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pacing w:val="-5"/>
          <w:lang w:eastAsia="hu-HU"/>
        </w:rPr>
      </w:pPr>
      <w:r w:rsidRPr="00114521">
        <w:rPr>
          <w:rFonts w:ascii="Times New Roman" w:eastAsia="Times New Roman" w:hAnsi="Times New Roman" w:cs="Times New Roman"/>
          <w:spacing w:val="-5"/>
          <w:lang w:eastAsia="hu-HU"/>
        </w:rPr>
        <w:t xml:space="preserve">(1) A Bizottság üléseit a Bizottság elnöke, mint levezető elnök vezeti. A Bizottság elnökének akadályoztatása esetén a levezető elnöki feladatokat </w:t>
      </w:r>
      <w:del w:id="3" w:author="Windows-felhasználó" w:date="2023-01-17T11:31:00Z">
        <w:r w:rsidRPr="00BE1D8E" w:rsidDel="009B5A41">
          <w:rPr>
            <w:rFonts w:ascii="Times New Roman" w:eastAsia="Times New Roman" w:hAnsi="Times New Roman" w:cs="Times New Roman"/>
            <w:strike/>
            <w:spacing w:val="-5"/>
            <w:lang w:eastAsia="hu-HU"/>
            <w:rPrChange w:id="4" w:author="Windows-felhasználó" w:date="2023-01-18T12:07:00Z">
              <w:rPr>
                <w:rFonts w:ascii="Times New Roman" w:eastAsia="Times New Roman" w:hAnsi="Times New Roman" w:cs="Times New Roman"/>
                <w:strike/>
                <w:color w:val="FF0000"/>
                <w:spacing w:val="-5"/>
                <w:lang w:eastAsia="hu-HU"/>
              </w:rPr>
            </w:rPrChange>
          </w:rPr>
          <w:delText>az általa felkért bizottsági tag</w:delText>
        </w:r>
        <w:r w:rsidRPr="00BE1D8E" w:rsidDel="009B5A41">
          <w:rPr>
            <w:rFonts w:ascii="Times New Roman" w:eastAsia="Times New Roman" w:hAnsi="Times New Roman" w:cs="Times New Roman"/>
            <w:spacing w:val="-5"/>
            <w:lang w:eastAsia="hu-HU"/>
          </w:rPr>
          <w:delText xml:space="preserve"> </w:delText>
        </w:r>
      </w:del>
      <w:r w:rsidR="008C5FD1" w:rsidRPr="00BE1D8E">
        <w:rPr>
          <w:rFonts w:ascii="Times New Roman" w:eastAsia="Times New Roman" w:hAnsi="Times New Roman" w:cs="Times New Roman"/>
          <w:spacing w:val="-5"/>
          <w:lang w:eastAsia="hu-HU"/>
          <w:rPrChange w:id="5" w:author="Windows-felhasználó" w:date="2023-01-18T12:07:00Z">
            <w:rPr>
              <w:rFonts w:ascii="Times New Roman" w:eastAsia="Times New Roman" w:hAnsi="Times New Roman" w:cs="Times New Roman"/>
              <w:color w:val="FF0000"/>
              <w:spacing w:val="-5"/>
              <w:lang w:eastAsia="hu-HU"/>
            </w:rPr>
          </w:rPrChange>
        </w:rPr>
        <w:t xml:space="preserve">a Bizottság alelnöke </w:t>
      </w:r>
      <w:r w:rsidRPr="00BE1D8E">
        <w:rPr>
          <w:rFonts w:ascii="Times New Roman" w:eastAsia="Times New Roman" w:hAnsi="Times New Roman" w:cs="Times New Roman"/>
          <w:spacing w:val="-5"/>
          <w:lang w:eastAsia="hu-HU"/>
        </w:rPr>
        <w:t>látja el. Az ülést levezető elnö</w:t>
      </w:r>
      <w:r w:rsidRPr="00114521">
        <w:rPr>
          <w:rFonts w:ascii="Times New Roman" w:eastAsia="Times New Roman" w:hAnsi="Times New Roman" w:cs="Times New Roman"/>
          <w:spacing w:val="-5"/>
          <w:lang w:eastAsia="hu-HU"/>
        </w:rPr>
        <w:t>k munkáját a Polgármesteri Hivatal munkatársa a bizottsági titkár segíti.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(2) A levezető elnök megnyitja és berekeszti a Bizottság üléseit. Megállapítja az ülés összehívásának szabályszerű voltát, a jelenlévők létszámát és az ülés határozatképességét.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(3) A tanácskozás rendjének megtartása érdekében a le</w:t>
      </w:r>
      <w:r w:rsidRPr="00114521">
        <w:rPr>
          <w:rFonts w:ascii="Times New Roman" w:eastAsia="Times New Roman" w:hAnsi="Times New Roman" w:cs="Times New Roman"/>
          <w:lang w:eastAsia="hu-HU"/>
        </w:rPr>
        <w:softHyphen/>
        <w:t>vezető elnök a tárgytól eltérő vagy ugyanazon érveket megismétlő felszólalót figyelmezteti, ismétlődő esetben megvonja tőle a szót. Rendre utasítja azt a képviselőt, aki a Bizottság tekintélyét sértő kifejezést használ.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(4) A napirendek tárgyalása során a levezető elnök meghatározza a hozzászólások sorrendjét és szót ad a hozzászólásra jelentkezőknek. A napirend tárgyalása során elsőként az adott napirendi pont előadóját illeti meg a szó. A napirend előadóját a vita lezárását követően a zárszó joga is megilleti.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7. §.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(1) Az ülésen a következő felszólalásokra kerülhet sor: felszólalás ügyrendi kérdésben, napirendhez kapcsolódó felszólalás, kérdés.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(2) Ügyrendi kérdésben a Bizottság tagjai bármikor szót kérhetnek. Az ügyrendi javaslatokról a Bizottság vita nélkül határoz.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(3) Ha a napirendhez több felszólaló nincs, a levezető elnök a vitát lezárja. A vita lezárását bármelyik képviselő javasolhatja, e kérdésben a Bizottság vita nélkül határoz. Ez utóbbi esetben is szót kell adni a javaslat elhangzásáig hozzászólásra jelentkezetteknek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pacing w:val="-5"/>
          <w:lang w:eastAsia="hu-HU"/>
        </w:rPr>
      </w:pPr>
      <w:r w:rsidRPr="00114521">
        <w:rPr>
          <w:rFonts w:ascii="Times New Roman" w:eastAsia="Times New Roman" w:hAnsi="Times New Roman" w:cs="Times New Roman"/>
          <w:spacing w:val="-5"/>
          <w:lang w:eastAsia="hu-HU"/>
        </w:rPr>
        <w:t>(4) A benyújtott indítványok alapján a levezető elnök szavazásra bocsátja az egyes határozati javaslatokat. Ezt követően megállapítja a szavazás eredményét és gondoskodik a határozat jegyzőkönyvben való rögzítéséről. A szavazás eredménye tekintetében az "igen", "nem", "tartózkodom" szavazatok összesített száma irányadó.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III. A HATÁROZATKÉPESSÉG ÉS A DÖNTÉSHOZATAL SZABÁLYAI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8 §.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(1) A Bizottság akkor határozatképes, ha az ülésen a bizottsági tagok több mint fele jelen van. Ha az ülés kezdetekor a levezető elnök megállapítja a határozat</w:t>
      </w:r>
      <w:r w:rsidRPr="00114521">
        <w:rPr>
          <w:rFonts w:ascii="Times New Roman" w:eastAsia="Times New Roman" w:hAnsi="Times New Roman" w:cs="Times New Roman"/>
          <w:lang w:eastAsia="hu-HU"/>
        </w:rPr>
        <w:softHyphen/>
        <w:t>képtelenséget, akkor az ülést nem nyitja meg; ha az ülés folyamán bármikor határozatképtelenséget állapít meg, akkor az ülést bezárja, vagy elnapolja.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pacing w:val="-5"/>
          <w:lang w:eastAsia="hu-HU"/>
        </w:rPr>
      </w:pPr>
      <w:r w:rsidRPr="00114521">
        <w:rPr>
          <w:rFonts w:ascii="Times New Roman" w:eastAsia="Times New Roman" w:hAnsi="Times New Roman" w:cs="Times New Roman"/>
          <w:spacing w:val="-5"/>
          <w:lang w:eastAsia="hu-HU"/>
        </w:rPr>
        <w:t>(2) A bizottsági döntés elfogadásához a jelen lévő bizottsági tagok több mint felének „igen” szavazata szükséges. Minősített többségű döntéshozatalhoz a Bizottság tagjainak több mint felének „igen” szavazatára van szükség.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9. §.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(1) A bizottsági döntéshozatalból kizárható az, akit, vagy akinek hozzátartozóját személyesen érinti az ügy. A személyes érintettséget az érintett köteles bejelenteni.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(2) A kizárásról a Bizottság tagja esetén a Bizottság, az elnök esetében a polgármester dönt.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10. §.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lang w:eastAsia="hu-HU"/>
        </w:rPr>
      </w:pPr>
      <w:r w:rsidRPr="00114521">
        <w:rPr>
          <w:rFonts w:ascii="Times New Roman" w:eastAsia="Times New Roman" w:hAnsi="Times New Roman" w:cs="Times New Roman"/>
          <w:spacing w:val="-5"/>
          <w:lang w:eastAsia="hu-HU"/>
        </w:rPr>
        <w:t>(1) A polgármester felfüggesztheti a Bizottság döntésének végrehajtását, ha az ellentétes a képviselőtestület határozatával, vagy sérti az önkormányzat érdekeit. A felfüggesztett döntés további sorsáról a képviselőtestület határoz.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IV. A BIZOTTSÁG FELADATAI ÉS HATÁSKÖRE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11. §.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(1) A Bizottság előkészíti a képviselőtestület döntéseit, szervezi és előkészíti a döntések végrehajtását.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pacing w:val="-5"/>
          <w:lang w:eastAsia="hu-HU"/>
        </w:rPr>
      </w:pPr>
      <w:r w:rsidRPr="00114521">
        <w:rPr>
          <w:rFonts w:ascii="Times New Roman" w:eastAsia="Times New Roman" w:hAnsi="Times New Roman" w:cs="Times New Roman"/>
          <w:spacing w:val="-5"/>
          <w:lang w:eastAsia="hu-HU"/>
        </w:rPr>
        <w:t>(2) A Bizottság általános feladat- és hatásköre különösen: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proofErr w:type="gramStart"/>
      <w:r w:rsidRPr="00114521">
        <w:rPr>
          <w:rFonts w:ascii="Times New Roman" w:hAnsi="Times New Roman" w:cs="Times New Roman"/>
        </w:rPr>
        <w:t>a</w:t>
      </w:r>
      <w:proofErr w:type="gramEnd"/>
      <w:r w:rsidRPr="00114521">
        <w:rPr>
          <w:rFonts w:ascii="Times New Roman" w:hAnsi="Times New Roman" w:cs="Times New Roman"/>
        </w:rPr>
        <w:t>) ellenőrzi a képviselőtestület hivatalának a képvi</w:t>
      </w:r>
      <w:r w:rsidRPr="00114521">
        <w:rPr>
          <w:rFonts w:ascii="Times New Roman" w:hAnsi="Times New Roman" w:cs="Times New Roman"/>
        </w:rPr>
        <w:softHyphen/>
        <w:t>selő-testület döntéseinek előkészítésére és végrehaj</w:t>
      </w:r>
      <w:r w:rsidRPr="00114521">
        <w:rPr>
          <w:rFonts w:ascii="Times New Roman" w:hAnsi="Times New Roman" w:cs="Times New Roman"/>
        </w:rPr>
        <w:softHyphen/>
        <w:t>tására irányuló munkáját;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b) kezdeményezi a polgármester, az alpolgármesterek, a jegyző intézkedését, ha a hivatal a tevékenységében eltér a Képviselő-testület álláspontjától és céljaitól;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c) kezdeményezi a polgármester, vagy az alpolgár</w:t>
      </w:r>
      <w:r w:rsidRPr="00114521">
        <w:rPr>
          <w:rFonts w:ascii="Times New Roman" w:hAnsi="Times New Roman" w:cs="Times New Roman"/>
        </w:rPr>
        <w:softHyphen/>
        <w:t>mester intézkedését, ha önkormányzati érdek sé</w:t>
      </w:r>
      <w:r w:rsidRPr="00114521">
        <w:rPr>
          <w:rFonts w:ascii="Times New Roman" w:hAnsi="Times New Roman" w:cs="Times New Roman"/>
        </w:rPr>
        <w:softHyphen/>
        <w:t>rülését, illetve a szükséges intézkedések elmulasztá</w:t>
      </w:r>
      <w:r w:rsidRPr="00114521">
        <w:rPr>
          <w:rFonts w:ascii="Times New Roman" w:hAnsi="Times New Roman" w:cs="Times New Roman"/>
        </w:rPr>
        <w:softHyphen/>
        <w:t>sát észleli;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d) előkészíti azokat az előterjesztéseket, amelyeket számára a képviselőtestület meghatároz;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proofErr w:type="gramStart"/>
      <w:r w:rsidRPr="00114521">
        <w:rPr>
          <w:rFonts w:ascii="Times New Roman" w:hAnsi="Times New Roman" w:cs="Times New Roman"/>
        </w:rPr>
        <w:t>e</w:t>
      </w:r>
      <w:proofErr w:type="gramEnd"/>
      <w:r w:rsidRPr="00114521">
        <w:rPr>
          <w:rFonts w:ascii="Times New Roman" w:hAnsi="Times New Roman" w:cs="Times New Roman"/>
        </w:rPr>
        <w:t>) állást foglal azokkal az előterjesztésekkel kapcso</w:t>
      </w:r>
      <w:r w:rsidRPr="00114521">
        <w:rPr>
          <w:rFonts w:ascii="Times New Roman" w:hAnsi="Times New Roman" w:cs="Times New Roman"/>
        </w:rPr>
        <w:softHyphen/>
        <w:t>latosan, amelyeknél erre a képviselőtestület igényt tart;</w:t>
      </w:r>
    </w:p>
    <w:p w:rsidR="0010284A" w:rsidRPr="00114521" w:rsidRDefault="0010284A" w:rsidP="0010284A">
      <w:pPr>
        <w:spacing w:after="120"/>
        <w:ind w:left="284"/>
        <w:rPr>
          <w:rFonts w:ascii="Times New Roman" w:hAnsi="Times New Roman" w:cs="Times New Roman"/>
        </w:rPr>
      </w:pPr>
      <w:proofErr w:type="gramStart"/>
      <w:r w:rsidRPr="00114521">
        <w:rPr>
          <w:rFonts w:ascii="Times New Roman" w:hAnsi="Times New Roman" w:cs="Times New Roman"/>
        </w:rPr>
        <w:t>f</w:t>
      </w:r>
      <w:proofErr w:type="gramEnd"/>
      <w:r w:rsidRPr="00114521">
        <w:rPr>
          <w:rFonts w:ascii="Times New Roman" w:hAnsi="Times New Roman" w:cs="Times New Roman"/>
        </w:rPr>
        <w:t>) gyakorolja azokat a hatásköröket, amelyeket a képviselőtestület a számára határozatban, vagy ren</w:t>
      </w:r>
      <w:r w:rsidRPr="00114521">
        <w:rPr>
          <w:rFonts w:ascii="Times New Roman" w:hAnsi="Times New Roman" w:cs="Times New Roman"/>
        </w:rPr>
        <w:softHyphen/>
        <w:t>deletben megállapít.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(3) A Bizottság általános feladat- és hatáskörét a Budapest Főváros II. kerületi Önkormányzat Képviselőtestületének az Önkormányzat Szervezeti és Működési Szabályzatáról szóló 13/1992. (VII. 1.) sz., többszörösen módosított önkormányzati rendelet tartalmazza.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(4) A Bizottság részletes feladat- és hatáskörét a Budapest Főváros II. kerületi Önkormányzat Képviselőtestületének a Képviselő-testület által kialakított bizottságok hatásköréről, a bizottságok és tanácsnokok feladatköréről szóló 24/2019. (XI.18.) önkormányzati rendelet 4. számú melléklete tartalmazza.</w:t>
      </w:r>
    </w:p>
    <w:p w:rsidR="002457CB" w:rsidRPr="00114521" w:rsidRDefault="002457CB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2457CB" w:rsidRPr="00114521" w:rsidRDefault="002457CB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12. §.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(1) A bizottságok közti hatásköri összeütközés esetén az ügyben a képviselőtestület határoz.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V. A BIZOTTSÁG MUNKÁJÁNAK DOKUMENTÁLÁSA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13. §.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(1) A Bizottság üléséről jegyzőkönyvet kell készíteni. A jegyzőkönyvnek tartalmaznia kell az ülés helyét, a megjelentek névsorát, a tárgyalt napirendi pontokat, az elfogadott határozatokat, azok felelősét és határidejét, valamint a szavazás számszerű eredményét. A Bizottság tagjainak kérésére a különvéleményt, vagy kisebbségi véleményt is jegyzőkönyvbe kell venni.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pacing w:val="-5"/>
          <w:lang w:eastAsia="hu-HU"/>
        </w:rPr>
      </w:pPr>
      <w:r w:rsidRPr="00114521">
        <w:rPr>
          <w:rFonts w:ascii="Times New Roman" w:eastAsia="Times New Roman" w:hAnsi="Times New Roman" w:cs="Times New Roman"/>
          <w:spacing w:val="-5"/>
          <w:lang w:eastAsia="hu-HU"/>
        </w:rPr>
        <w:t>(2) A jegyzőkönyvet a Bizottság elnöke és egy, a Bizottság ülésén megválasztott jegyzőkönyv-hitelesítő írja alá.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(3) A Bizottság határo</w:t>
      </w:r>
      <w:r w:rsidR="003702CA">
        <w:rPr>
          <w:rFonts w:ascii="Times New Roman" w:eastAsia="Times New Roman" w:hAnsi="Times New Roman" w:cs="Times New Roman"/>
          <w:lang w:eastAsia="hu-HU"/>
        </w:rPr>
        <w:t>zatait tartalmazó jegyzőkönyvki</w:t>
      </w:r>
      <w:r w:rsidRPr="00114521">
        <w:rPr>
          <w:rFonts w:ascii="Times New Roman" w:eastAsia="Times New Roman" w:hAnsi="Times New Roman" w:cs="Times New Roman"/>
          <w:lang w:eastAsia="hu-HU"/>
        </w:rPr>
        <w:t>vonatot 3 munkanapon belül, a Bizottság ülésének jegyzőkönyvét 8 munkanapon belül kell elkészíteni. A jegyzőkönyv elkészíttetéséről és hitelesítéséről a Bizottság elnöke a Polgármesteri Hivatal szervezetén keresztül köteles gondoskodni.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14. §.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pacing w:val="-5"/>
          <w:lang w:eastAsia="hu-HU"/>
        </w:rPr>
      </w:pPr>
      <w:r w:rsidRPr="00114521">
        <w:rPr>
          <w:rFonts w:ascii="Times New Roman" w:eastAsia="Times New Roman" w:hAnsi="Times New Roman" w:cs="Times New Roman"/>
          <w:spacing w:val="-5"/>
          <w:lang w:eastAsia="hu-HU"/>
        </w:rPr>
        <w:t>(1) A Bizottság üléséről készült (meghívó, jelenléti ív, előterjesztések, jegyzőkönyv) az ülést követő 15 napon belül fel kell terjeszteni a Budapest Főváros Kormányhivatala részére.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15. §.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(1) A Bizottsághoz beküldött iratokat, valamint a Bizottság működése során keletkező dokumentumokat a Bizottság irattárában kell elhelyezni.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(2) A Bizottság működésének ügyviteli feladatait a Polgármesteri Hivatal szervezete, bizottsági titkár útján látja el. Ennek keretében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proofErr w:type="gramStart"/>
      <w:r w:rsidRPr="00114521">
        <w:rPr>
          <w:rFonts w:ascii="Times New Roman" w:hAnsi="Times New Roman" w:cs="Times New Roman"/>
        </w:rPr>
        <w:t>a</w:t>
      </w:r>
      <w:proofErr w:type="gramEnd"/>
      <w:r w:rsidRPr="00114521">
        <w:rPr>
          <w:rFonts w:ascii="Times New Roman" w:hAnsi="Times New Roman" w:cs="Times New Roman"/>
        </w:rPr>
        <w:t>) tárolja és kezeli a bizottság irattárát,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b) a Bizottság elnökével együttműködve előkészíti a Bizottság üléseit,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c) gondoskodik a bizottsági ülések jegyzőkönyvének vezetéséről és a határozatok hangfelvételen történő rögzítéséről,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d) megfelelő leírói kapacitást nyújt a Bizottság munkájához,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proofErr w:type="gramStart"/>
      <w:r w:rsidRPr="00114521">
        <w:rPr>
          <w:rFonts w:ascii="Times New Roman" w:hAnsi="Times New Roman" w:cs="Times New Roman"/>
        </w:rPr>
        <w:t>e</w:t>
      </w:r>
      <w:proofErr w:type="gramEnd"/>
      <w:r w:rsidRPr="00114521">
        <w:rPr>
          <w:rFonts w:ascii="Times New Roman" w:hAnsi="Times New Roman" w:cs="Times New Roman"/>
        </w:rPr>
        <w:t>) továbbítja az illetékesekhez a Bizottság működése során keletkező iratokat.</w:t>
      </w:r>
    </w:p>
    <w:p w:rsidR="002457CB" w:rsidRPr="00114521" w:rsidRDefault="002457CB" w:rsidP="0010284A">
      <w:pPr>
        <w:ind w:left="284"/>
        <w:rPr>
          <w:rFonts w:ascii="Times New Roman" w:hAnsi="Times New Roman" w:cs="Times New Roman"/>
        </w:rPr>
      </w:pPr>
      <w:bookmarkStart w:id="6" w:name="_GoBack"/>
      <w:bookmarkEnd w:id="6"/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16. §.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 xml:space="preserve">(1) A Bizottság </w:t>
      </w:r>
      <w:r w:rsidR="00433569" w:rsidRPr="00114521">
        <w:rPr>
          <w:rFonts w:ascii="Times New Roman" w:eastAsia="Times New Roman" w:hAnsi="Times New Roman" w:cs="Times New Roman"/>
          <w:lang w:eastAsia="hu-HU"/>
        </w:rPr>
        <w:t xml:space="preserve">bármely tagjának kezdeményezésére </w:t>
      </w:r>
      <w:r w:rsidRPr="00114521">
        <w:rPr>
          <w:rFonts w:ascii="Times New Roman" w:eastAsia="Times New Roman" w:hAnsi="Times New Roman" w:cs="Times New Roman"/>
          <w:lang w:eastAsia="hu-HU"/>
        </w:rPr>
        <w:t>a Polgármesteri Hivatal a jegyző közvetítésével köteles a Bizottság feladatkörébe tartozó kérdésekben munkaanyagot és előterjesztést készíteni, illetve adatokat szolgáltatni.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VI. A BIZOTTSÁG KÉPVISELETE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17. §.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(1) Harmadik féllel szemben a Bizottságot az elnök, vagy az általa meghatalmazott bizottsági tag képviseli.</w:t>
      </w:r>
    </w:p>
    <w:p w:rsidR="0010284A" w:rsidRPr="00114521" w:rsidRDefault="0010284A" w:rsidP="003E0BDD">
      <w:pPr>
        <w:overflowPunct w:val="0"/>
        <w:autoSpaceDE w:val="0"/>
        <w:autoSpaceDN w:val="0"/>
        <w:adjustRightInd w:val="0"/>
        <w:spacing w:after="36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(2) Az elnök képviseleti jogkörében tett nyilatkozata csak a Bizottsággal egyetértésben kialakított véleményt tartalmazhatja. Nem egyhangú bizottsági határozat esetén köteles a kisebbségi véleményre is utalni.</w:t>
      </w:r>
    </w:p>
    <w:p w:rsidR="0010284A" w:rsidRPr="00114521" w:rsidRDefault="0010284A" w:rsidP="003E0BDD">
      <w:pPr>
        <w:overflowPunct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VII. ZÁRÓ RENDELKEZÉSEK</w:t>
      </w:r>
    </w:p>
    <w:p w:rsidR="0010284A" w:rsidRPr="00114521" w:rsidRDefault="0010284A" w:rsidP="003E0BDD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18. §.</w:t>
      </w:r>
    </w:p>
    <w:p w:rsidR="0010284A" w:rsidRDefault="0010284A" w:rsidP="0022735C">
      <w:pPr>
        <w:overflowPunct w:val="0"/>
        <w:autoSpaceDE w:val="0"/>
        <w:autoSpaceDN w:val="0"/>
        <w:adjustRightInd w:val="0"/>
        <w:spacing w:before="240" w:after="360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Jelen szabályzat 202</w:t>
      </w:r>
      <w:r w:rsidR="008C5FD1">
        <w:rPr>
          <w:rFonts w:ascii="Times New Roman" w:eastAsia="Times New Roman" w:hAnsi="Times New Roman" w:cs="Times New Roman"/>
          <w:lang w:eastAsia="hu-HU"/>
        </w:rPr>
        <w:t>3</w:t>
      </w:r>
      <w:r w:rsidRPr="00114521">
        <w:rPr>
          <w:rFonts w:ascii="Times New Roman" w:eastAsia="Times New Roman" w:hAnsi="Times New Roman" w:cs="Times New Roman"/>
          <w:lang w:eastAsia="hu-HU"/>
        </w:rPr>
        <w:t>.</w:t>
      </w:r>
      <w:r w:rsidR="008C5FD1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114521">
        <w:rPr>
          <w:rFonts w:ascii="Times New Roman" w:eastAsia="Times New Roman" w:hAnsi="Times New Roman" w:cs="Times New Roman"/>
          <w:lang w:eastAsia="hu-HU"/>
        </w:rPr>
        <w:t>január 2</w:t>
      </w:r>
      <w:r w:rsidR="008C5FD1">
        <w:rPr>
          <w:rFonts w:ascii="Times New Roman" w:eastAsia="Times New Roman" w:hAnsi="Times New Roman" w:cs="Times New Roman"/>
          <w:lang w:eastAsia="hu-HU"/>
        </w:rPr>
        <w:t>3</w:t>
      </w:r>
      <w:r w:rsidRPr="00114521">
        <w:rPr>
          <w:rFonts w:ascii="Times New Roman" w:eastAsia="Times New Roman" w:hAnsi="Times New Roman" w:cs="Times New Roman"/>
          <w:lang w:eastAsia="hu-HU"/>
        </w:rPr>
        <w:t>.-án lép hatályba</w:t>
      </w:r>
      <w:r w:rsidR="00EA001B" w:rsidRPr="00114521">
        <w:rPr>
          <w:rFonts w:ascii="Times New Roman" w:eastAsia="Times New Roman" w:hAnsi="Times New Roman" w:cs="Times New Roman"/>
          <w:lang w:eastAsia="hu-HU"/>
        </w:rPr>
        <w:t>.</w:t>
      </w:r>
    </w:p>
    <w:p w:rsidR="0022735C" w:rsidRDefault="00FE2ECA" w:rsidP="0022735C">
      <w:pPr>
        <w:tabs>
          <w:tab w:val="left" w:pos="142"/>
          <w:tab w:val="center" w:pos="4536"/>
          <w:tab w:val="right" w:pos="7371"/>
        </w:tabs>
        <w:spacing w:after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Budapest, </w:t>
      </w:r>
      <w:r w:rsidR="0022735C">
        <w:rPr>
          <w:rFonts w:ascii="Times New Roman" w:hAnsi="Times New Roman" w:cs="Times New Roman"/>
        </w:rPr>
        <w:t>202</w:t>
      </w:r>
      <w:r w:rsidR="008C5FD1">
        <w:rPr>
          <w:rFonts w:ascii="Times New Roman" w:hAnsi="Times New Roman" w:cs="Times New Roman"/>
        </w:rPr>
        <w:t>3</w:t>
      </w:r>
      <w:r w:rsidR="0022735C">
        <w:rPr>
          <w:rFonts w:ascii="Times New Roman" w:hAnsi="Times New Roman" w:cs="Times New Roman"/>
        </w:rPr>
        <w:t>. január 2</w:t>
      </w:r>
      <w:r w:rsidR="008C5FD1">
        <w:rPr>
          <w:rFonts w:ascii="Times New Roman" w:hAnsi="Times New Roman" w:cs="Times New Roman"/>
        </w:rPr>
        <w:t>3</w:t>
      </w:r>
      <w:r w:rsidR="0022735C">
        <w:rPr>
          <w:rFonts w:ascii="Times New Roman" w:hAnsi="Times New Roman" w:cs="Times New Roman"/>
        </w:rPr>
        <w:t>.</w:t>
      </w:r>
    </w:p>
    <w:p w:rsidR="0010284A" w:rsidRPr="00114521" w:rsidRDefault="0022735C" w:rsidP="00013044">
      <w:pPr>
        <w:tabs>
          <w:tab w:val="left" w:pos="2977"/>
          <w:tab w:val="center" w:pos="4536"/>
          <w:tab w:val="right" w:pos="737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10284A" w:rsidRPr="00114521">
        <w:rPr>
          <w:rFonts w:ascii="Times New Roman" w:hAnsi="Times New Roman" w:cs="Times New Roman"/>
        </w:rPr>
        <w:t>Besenyei Zsófia</w:t>
      </w:r>
    </w:p>
    <w:p w:rsidR="0010284A" w:rsidRPr="00114521" w:rsidRDefault="0010284A" w:rsidP="00013044">
      <w:pPr>
        <w:tabs>
          <w:tab w:val="center" w:pos="2694"/>
          <w:tab w:val="center" w:pos="7371"/>
        </w:tabs>
        <w:ind w:firstLine="2977"/>
        <w:rPr>
          <w:rFonts w:ascii="Times New Roman" w:hAnsi="Times New Roman" w:cs="Times New Roman"/>
        </w:rPr>
      </w:pPr>
      <w:proofErr w:type="gramStart"/>
      <w:r w:rsidRPr="00114521">
        <w:rPr>
          <w:rFonts w:ascii="Times New Roman" w:hAnsi="Times New Roman" w:cs="Times New Roman"/>
        </w:rPr>
        <w:t>bizottsági</w:t>
      </w:r>
      <w:proofErr w:type="gramEnd"/>
      <w:r w:rsidRPr="00114521">
        <w:rPr>
          <w:rFonts w:ascii="Times New Roman" w:hAnsi="Times New Roman" w:cs="Times New Roman"/>
        </w:rPr>
        <w:t xml:space="preserve"> elnök</w:t>
      </w:r>
    </w:p>
    <w:p w:rsidR="0010284A" w:rsidRPr="00114521" w:rsidRDefault="0010284A" w:rsidP="0010284A">
      <w:pPr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br w:type="page"/>
      </w:r>
    </w:p>
    <w:p w:rsidR="0010284A" w:rsidRPr="00114521" w:rsidRDefault="0010284A" w:rsidP="0010284A">
      <w:pPr>
        <w:rPr>
          <w:rFonts w:ascii="Times New Roman" w:hAnsi="Times New Roman" w:cs="Times New Roman"/>
        </w:rPr>
        <w:sectPr w:rsidR="0010284A" w:rsidRPr="00114521">
          <w:type w:val="continuous"/>
          <w:pgSz w:w="11907" w:h="16840"/>
          <w:pgMar w:top="1418" w:right="1134" w:bottom="1134" w:left="1134" w:header="708" w:footer="708" w:gutter="0"/>
          <w:cols w:num="2" w:sep="1" w:space="567"/>
        </w:sectPr>
      </w:pPr>
    </w:p>
    <w:p w:rsidR="0010284A" w:rsidRPr="00114521" w:rsidRDefault="0010284A" w:rsidP="0010284A">
      <w:pPr>
        <w:jc w:val="center"/>
        <w:rPr>
          <w:rFonts w:ascii="Times New Roman" w:hAnsi="Times New Roman" w:cs="Times New Roman"/>
          <w:i/>
        </w:rPr>
      </w:pPr>
      <w:r w:rsidRPr="00114521">
        <w:rPr>
          <w:rFonts w:ascii="Times New Roman" w:hAnsi="Times New Roman" w:cs="Times New Roman"/>
          <w:i/>
        </w:rPr>
        <w:t>1. számú melléklet</w:t>
      </w:r>
    </w:p>
    <w:p w:rsidR="0010284A" w:rsidRPr="00E22953" w:rsidRDefault="0010284A" w:rsidP="0010284A">
      <w:pPr>
        <w:spacing w:after="480"/>
        <w:jc w:val="center"/>
        <w:rPr>
          <w:rFonts w:ascii="Times New Roman" w:hAnsi="Times New Roman" w:cs="Times New Roman"/>
          <w:i/>
        </w:rPr>
      </w:pPr>
      <w:proofErr w:type="gramStart"/>
      <w:r w:rsidRPr="00E22953">
        <w:rPr>
          <w:rFonts w:ascii="Times New Roman" w:hAnsi="Times New Roman" w:cs="Times New Roman"/>
          <w:i/>
        </w:rPr>
        <w:t>a</w:t>
      </w:r>
      <w:proofErr w:type="gramEnd"/>
      <w:r w:rsidRPr="00E22953">
        <w:rPr>
          <w:rFonts w:ascii="Times New Roman" w:hAnsi="Times New Roman" w:cs="Times New Roman"/>
          <w:i/>
        </w:rPr>
        <w:t xml:space="preserve"> Településüzemeltetési,  és Környezetvédelmi és Közbiztonsági Bizottság Ügyrendjéhez</w:t>
      </w:r>
    </w:p>
    <w:p w:rsidR="0010284A" w:rsidRPr="00E22953" w:rsidRDefault="0010284A" w:rsidP="0010284A">
      <w:pPr>
        <w:tabs>
          <w:tab w:val="left" w:pos="3261"/>
        </w:tabs>
        <w:spacing w:after="480"/>
        <w:jc w:val="center"/>
        <w:rPr>
          <w:rFonts w:ascii="Times New Roman" w:hAnsi="Times New Roman" w:cs="Times New Roman"/>
          <w:b/>
        </w:rPr>
      </w:pPr>
      <w:r w:rsidRPr="00E22953">
        <w:rPr>
          <w:rFonts w:ascii="Times New Roman" w:hAnsi="Times New Roman" w:cs="Times New Roman"/>
          <w:b/>
        </w:rPr>
        <w:t>A Bizottság tagjainak névsora</w:t>
      </w:r>
    </w:p>
    <w:p w:rsidR="0010284A" w:rsidRDefault="00E061A4" w:rsidP="008954A0">
      <w:pPr>
        <w:tabs>
          <w:tab w:val="left" w:pos="3402"/>
        </w:tabs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Bizottság elnöke:</w:t>
      </w:r>
      <w:r w:rsidR="0010284A" w:rsidRPr="00E22953">
        <w:rPr>
          <w:rFonts w:ascii="Times New Roman" w:hAnsi="Times New Roman" w:cs="Times New Roman"/>
          <w:b/>
        </w:rPr>
        <w:tab/>
      </w:r>
      <w:r w:rsidR="0010284A" w:rsidRPr="00E22953">
        <w:rPr>
          <w:rFonts w:ascii="Times New Roman" w:hAnsi="Times New Roman" w:cs="Times New Roman"/>
        </w:rPr>
        <w:t>Besenyei Zsófia</w:t>
      </w:r>
    </w:p>
    <w:p w:rsidR="008C5FD1" w:rsidRPr="00BE1D8E" w:rsidRDefault="008C5FD1" w:rsidP="008954A0">
      <w:pPr>
        <w:tabs>
          <w:tab w:val="left" w:pos="3402"/>
        </w:tabs>
        <w:spacing w:after="120"/>
        <w:rPr>
          <w:rFonts w:ascii="Times New Roman" w:hAnsi="Times New Roman" w:cs="Times New Roman"/>
          <w:rPrChange w:id="7" w:author="Windows-felhasználó" w:date="2023-01-18T12:07:00Z">
            <w:rPr>
              <w:rFonts w:ascii="Times New Roman" w:hAnsi="Times New Roman" w:cs="Times New Roman"/>
              <w:color w:val="FF0000"/>
            </w:rPr>
          </w:rPrChange>
        </w:rPr>
      </w:pPr>
      <w:r w:rsidRPr="00BE1D8E">
        <w:rPr>
          <w:rFonts w:ascii="Times New Roman" w:hAnsi="Times New Roman" w:cs="Times New Roman"/>
          <w:b/>
          <w:rPrChange w:id="8" w:author="Windows-felhasználó" w:date="2023-01-18T12:07:00Z">
            <w:rPr>
              <w:rFonts w:ascii="Times New Roman" w:hAnsi="Times New Roman" w:cs="Times New Roman"/>
              <w:b/>
              <w:color w:val="FF0000"/>
            </w:rPr>
          </w:rPrChange>
        </w:rPr>
        <w:t>Bizottság alelnöke:</w:t>
      </w:r>
      <w:r w:rsidRPr="00BE1D8E">
        <w:rPr>
          <w:rFonts w:ascii="Times New Roman" w:hAnsi="Times New Roman" w:cs="Times New Roman"/>
          <w:rPrChange w:id="9" w:author="Windows-felhasználó" w:date="2023-01-18T12:07:00Z">
            <w:rPr>
              <w:rFonts w:ascii="Times New Roman" w:hAnsi="Times New Roman" w:cs="Times New Roman"/>
              <w:color w:val="FF0000"/>
            </w:rPr>
          </w:rPrChange>
        </w:rPr>
        <w:t xml:space="preserve"> </w:t>
      </w:r>
      <w:r w:rsidRPr="00BE1D8E">
        <w:rPr>
          <w:rFonts w:ascii="Times New Roman" w:hAnsi="Times New Roman" w:cs="Times New Roman"/>
          <w:rPrChange w:id="10" w:author="Windows-felhasználó" w:date="2023-01-18T12:07:00Z">
            <w:rPr>
              <w:rFonts w:ascii="Times New Roman" w:hAnsi="Times New Roman" w:cs="Times New Roman"/>
              <w:color w:val="FF0000"/>
            </w:rPr>
          </w:rPrChange>
        </w:rPr>
        <w:tab/>
      </w:r>
      <w:r w:rsidR="003925FE" w:rsidRPr="00BE1D8E">
        <w:rPr>
          <w:rFonts w:ascii="Times New Roman" w:hAnsi="Times New Roman" w:cs="Times New Roman"/>
          <w:rPrChange w:id="11" w:author="Windows-felhasználó" w:date="2023-01-18T12:07:00Z">
            <w:rPr>
              <w:rFonts w:ascii="Times New Roman" w:hAnsi="Times New Roman" w:cs="Times New Roman"/>
              <w:color w:val="FF0000"/>
            </w:rPr>
          </w:rPrChange>
        </w:rPr>
        <w:t>Majoros András</w:t>
      </w:r>
    </w:p>
    <w:p w:rsidR="0010284A" w:rsidRPr="00E22953" w:rsidRDefault="00E061A4" w:rsidP="008954A0">
      <w:pPr>
        <w:tabs>
          <w:tab w:val="left" w:pos="3402"/>
        </w:tabs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Bizottság tagjai:</w:t>
      </w:r>
      <w:r w:rsidR="0010284A" w:rsidRPr="00E22953">
        <w:rPr>
          <w:rFonts w:ascii="Times New Roman" w:hAnsi="Times New Roman" w:cs="Times New Roman"/>
          <w:b/>
        </w:rPr>
        <w:tab/>
      </w:r>
      <w:r w:rsidR="002457CB" w:rsidRPr="00E22953">
        <w:rPr>
          <w:rFonts w:ascii="Times New Roman" w:hAnsi="Times New Roman" w:cs="Times New Roman"/>
        </w:rPr>
        <w:t>Ernyey László</w:t>
      </w:r>
      <w:r>
        <w:rPr>
          <w:rFonts w:ascii="Times New Roman" w:hAnsi="Times New Roman" w:cs="Times New Roman"/>
        </w:rPr>
        <w:t xml:space="preserve"> </w:t>
      </w:r>
      <w:r w:rsidR="00792C05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>épviselő</w:t>
      </w:r>
    </w:p>
    <w:p w:rsidR="0010284A" w:rsidRPr="00D963CB" w:rsidRDefault="0010284A" w:rsidP="00D963CB">
      <w:pPr>
        <w:tabs>
          <w:tab w:val="left" w:pos="3402"/>
        </w:tabs>
        <w:spacing w:after="120"/>
        <w:rPr>
          <w:rFonts w:ascii="Times New Roman" w:hAnsi="Times New Roman" w:cs="Times New Roman"/>
        </w:rPr>
      </w:pPr>
      <w:r w:rsidRPr="00E22953">
        <w:rPr>
          <w:rFonts w:ascii="Times New Roman" w:hAnsi="Times New Roman" w:cs="Times New Roman"/>
        </w:rPr>
        <w:tab/>
        <w:t>Juhász Veronika</w:t>
      </w:r>
      <w:r w:rsidR="00E061A4">
        <w:rPr>
          <w:rFonts w:ascii="Times New Roman" w:hAnsi="Times New Roman" w:cs="Times New Roman"/>
        </w:rPr>
        <w:t xml:space="preserve"> </w:t>
      </w:r>
      <w:r w:rsidR="00792C05">
        <w:rPr>
          <w:rFonts w:ascii="Times New Roman" w:hAnsi="Times New Roman" w:cs="Times New Roman"/>
        </w:rPr>
        <w:t>k</w:t>
      </w:r>
      <w:r w:rsidR="00E061A4">
        <w:rPr>
          <w:rFonts w:ascii="Times New Roman" w:hAnsi="Times New Roman" w:cs="Times New Roman"/>
        </w:rPr>
        <w:t>épviselő</w:t>
      </w:r>
    </w:p>
    <w:p w:rsidR="0010284A" w:rsidRPr="00E22953" w:rsidRDefault="0010284A" w:rsidP="008954A0">
      <w:pPr>
        <w:tabs>
          <w:tab w:val="left" w:pos="3402"/>
        </w:tabs>
        <w:spacing w:after="120"/>
        <w:ind w:left="720"/>
        <w:rPr>
          <w:rFonts w:ascii="Times New Roman" w:hAnsi="Times New Roman" w:cs="Times New Roman"/>
        </w:rPr>
      </w:pPr>
      <w:r w:rsidRPr="00E22953">
        <w:rPr>
          <w:rFonts w:ascii="Times New Roman" w:hAnsi="Times New Roman" w:cs="Times New Roman"/>
        </w:rPr>
        <w:tab/>
        <w:t xml:space="preserve">Riczkó Andrea </w:t>
      </w:r>
      <w:r w:rsidR="00792C05">
        <w:rPr>
          <w:rFonts w:ascii="Times New Roman" w:hAnsi="Times New Roman" w:cs="Times New Roman"/>
        </w:rPr>
        <w:t>k</w:t>
      </w:r>
      <w:r w:rsidRPr="00E22953">
        <w:rPr>
          <w:rFonts w:ascii="Times New Roman" w:hAnsi="Times New Roman" w:cs="Times New Roman"/>
        </w:rPr>
        <w:t>épviselő</w:t>
      </w:r>
    </w:p>
    <w:p w:rsidR="0010284A" w:rsidRPr="00E22953" w:rsidRDefault="0010284A" w:rsidP="008954A0">
      <w:pPr>
        <w:tabs>
          <w:tab w:val="left" w:pos="3402"/>
        </w:tabs>
        <w:spacing w:after="120"/>
        <w:rPr>
          <w:rFonts w:ascii="Times New Roman" w:hAnsi="Times New Roman" w:cs="Times New Roman"/>
        </w:rPr>
      </w:pPr>
      <w:r w:rsidRPr="00E22953">
        <w:rPr>
          <w:rFonts w:ascii="Times New Roman" w:hAnsi="Times New Roman" w:cs="Times New Roman"/>
          <w:b/>
        </w:rPr>
        <w:tab/>
      </w:r>
      <w:r w:rsidRPr="00E22953">
        <w:rPr>
          <w:rFonts w:ascii="Times New Roman" w:hAnsi="Times New Roman" w:cs="Times New Roman"/>
        </w:rPr>
        <w:t xml:space="preserve">Tóth Csaba Róbert </w:t>
      </w:r>
      <w:r w:rsidR="00792C05">
        <w:rPr>
          <w:rFonts w:ascii="Times New Roman" w:hAnsi="Times New Roman" w:cs="Times New Roman"/>
        </w:rPr>
        <w:t>k</w:t>
      </w:r>
      <w:r w:rsidRPr="00E22953">
        <w:rPr>
          <w:rFonts w:ascii="Times New Roman" w:hAnsi="Times New Roman" w:cs="Times New Roman"/>
        </w:rPr>
        <w:t>épviselő</w:t>
      </w:r>
    </w:p>
    <w:p w:rsidR="0010284A" w:rsidRPr="00E22953" w:rsidRDefault="0010284A" w:rsidP="008954A0">
      <w:pPr>
        <w:tabs>
          <w:tab w:val="left" w:pos="3402"/>
        </w:tabs>
        <w:spacing w:after="120"/>
        <w:rPr>
          <w:rFonts w:ascii="Times New Roman" w:hAnsi="Times New Roman" w:cs="Times New Roman"/>
        </w:rPr>
      </w:pPr>
      <w:r w:rsidRPr="00E22953">
        <w:rPr>
          <w:rFonts w:ascii="Times New Roman" w:hAnsi="Times New Roman" w:cs="Times New Roman"/>
          <w:b/>
        </w:rPr>
        <w:tab/>
      </w:r>
      <w:proofErr w:type="gramStart"/>
      <w:r w:rsidRPr="00E22953">
        <w:rPr>
          <w:rFonts w:ascii="Times New Roman" w:hAnsi="Times New Roman" w:cs="Times New Roman"/>
        </w:rPr>
        <w:t>dr.</w:t>
      </w:r>
      <w:proofErr w:type="gramEnd"/>
      <w:r w:rsidRPr="00E22953">
        <w:rPr>
          <w:rFonts w:ascii="Times New Roman" w:hAnsi="Times New Roman" w:cs="Times New Roman"/>
        </w:rPr>
        <w:t xml:space="preserve"> Pesti Ivett </w:t>
      </w:r>
      <w:r w:rsidR="00E061A4">
        <w:rPr>
          <w:rFonts w:ascii="Times New Roman" w:hAnsi="Times New Roman" w:cs="Times New Roman"/>
        </w:rPr>
        <w:t>(nem képviselő)</w:t>
      </w:r>
    </w:p>
    <w:p w:rsidR="0010284A" w:rsidRPr="00E22953" w:rsidRDefault="0010284A" w:rsidP="008954A0">
      <w:pPr>
        <w:tabs>
          <w:tab w:val="left" w:pos="3402"/>
        </w:tabs>
        <w:spacing w:after="120"/>
        <w:rPr>
          <w:rFonts w:ascii="Times New Roman" w:hAnsi="Times New Roman" w:cs="Times New Roman"/>
        </w:rPr>
      </w:pPr>
      <w:r w:rsidRPr="00E22953">
        <w:rPr>
          <w:rFonts w:ascii="Times New Roman" w:hAnsi="Times New Roman" w:cs="Times New Roman"/>
        </w:rPr>
        <w:tab/>
      </w:r>
      <w:proofErr w:type="gramStart"/>
      <w:r w:rsidRPr="00E22953">
        <w:rPr>
          <w:rFonts w:ascii="Times New Roman" w:hAnsi="Times New Roman" w:cs="Times New Roman"/>
        </w:rPr>
        <w:t>dr.</w:t>
      </w:r>
      <w:proofErr w:type="gramEnd"/>
      <w:r w:rsidRPr="00E22953">
        <w:rPr>
          <w:rFonts w:ascii="Times New Roman" w:hAnsi="Times New Roman" w:cs="Times New Roman"/>
        </w:rPr>
        <w:t xml:space="preserve"> Sánta Zsófia</w:t>
      </w:r>
      <w:r w:rsidR="00E061A4">
        <w:rPr>
          <w:rFonts w:ascii="Times New Roman" w:hAnsi="Times New Roman" w:cs="Times New Roman"/>
        </w:rPr>
        <w:t xml:space="preserve"> (nem képviselő)</w:t>
      </w:r>
    </w:p>
    <w:p w:rsidR="0010284A" w:rsidRPr="00E22953" w:rsidRDefault="0010284A" w:rsidP="008954A0">
      <w:pPr>
        <w:tabs>
          <w:tab w:val="left" w:pos="3402"/>
        </w:tabs>
        <w:spacing w:after="120"/>
        <w:rPr>
          <w:rFonts w:ascii="Times New Roman" w:hAnsi="Times New Roman" w:cs="Times New Roman"/>
        </w:rPr>
      </w:pPr>
      <w:r w:rsidRPr="00E22953">
        <w:rPr>
          <w:rFonts w:ascii="Times New Roman" w:hAnsi="Times New Roman" w:cs="Times New Roman"/>
        </w:rPr>
        <w:tab/>
        <w:t>Szabados Péter</w:t>
      </w:r>
      <w:r w:rsidR="00E061A4">
        <w:rPr>
          <w:rFonts w:ascii="Times New Roman" w:hAnsi="Times New Roman" w:cs="Times New Roman"/>
        </w:rPr>
        <w:t xml:space="preserve"> (nem képviselő)</w:t>
      </w:r>
    </w:p>
    <w:p w:rsidR="0010284A" w:rsidRPr="00E22953" w:rsidRDefault="0010284A" w:rsidP="008954A0">
      <w:pPr>
        <w:tabs>
          <w:tab w:val="left" w:pos="3402"/>
        </w:tabs>
        <w:spacing w:after="120"/>
        <w:rPr>
          <w:rFonts w:ascii="Times New Roman" w:hAnsi="Times New Roman" w:cs="Times New Roman"/>
        </w:rPr>
      </w:pPr>
      <w:r w:rsidRPr="00E22953">
        <w:rPr>
          <w:rFonts w:ascii="Times New Roman" w:hAnsi="Times New Roman" w:cs="Times New Roman"/>
        </w:rPr>
        <w:tab/>
      </w:r>
      <w:r w:rsidR="003925FE">
        <w:rPr>
          <w:rFonts w:ascii="Times New Roman" w:hAnsi="Times New Roman" w:cs="Times New Roman"/>
        </w:rPr>
        <w:t>Mészáros István</w:t>
      </w:r>
      <w:r w:rsidR="00E061A4">
        <w:rPr>
          <w:rFonts w:ascii="Times New Roman" w:hAnsi="Times New Roman" w:cs="Times New Roman"/>
        </w:rPr>
        <w:t xml:space="preserve"> (nem képviselő)</w:t>
      </w:r>
    </w:p>
    <w:p w:rsidR="0010284A" w:rsidRPr="00E22953" w:rsidRDefault="0010284A" w:rsidP="0010284A">
      <w:pPr>
        <w:tabs>
          <w:tab w:val="left" w:pos="3402"/>
        </w:tabs>
        <w:spacing w:after="720"/>
        <w:rPr>
          <w:rFonts w:ascii="Times New Roman" w:hAnsi="Times New Roman" w:cs="Times New Roman"/>
          <w:b/>
        </w:rPr>
      </w:pPr>
      <w:r w:rsidRPr="00E22953">
        <w:rPr>
          <w:rFonts w:ascii="Times New Roman" w:hAnsi="Times New Roman" w:cs="Times New Roman"/>
        </w:rPr>
        <w:tab/>
      </w:r>
      <w:proofErr w:type="spellStart"/>
      <w:r w:rsidRPr="00E22953">
        <w:rPr>
          <w:rFonts w:ascii="Times New Roman" w:hAnsi="Times New Roman" w:cs="Times New Roman"/>
        </w:rPr>
        <w:t>Tran-Lam</w:t>
      </w:r>
      <w:proofErr w:type="spellEnd"/>
      <w:r w:rsidRPr="00E22953">
        <w:rPr>
          <w:rFonts w:ascii="Times New Roman" w:hAnsi="Times New Roman" w:cs="Times New Roman"/>
        </w:rPr>
        <w:t xml:space="preserve"> Péter </w:t>
      </w:r>
      <w:proofErr w:type="spellStart"/>
      <w:r w:rsidRPr="00E22953">
        <w:rPr>
          <w:rFonts w:ascii="Times New Roman" w:hAnsi="Times New Roman" w:cs="Times New Roman"/>
        </w:rPr>
        <w:t>Hue</w:t>
      </w:r>
      <w:proofErr w:type="spellEnd"/>
      <w:r w:rsidR="00E061A4">
        <w:rPr>
          <w:rFonts w:ascii="Times New Roman" w:hAnsi="Times New Roman" w:cs="Times New Roman"/>
        </w:rPr>
        <w:t xml:space="preserve"> (nem képviselő)</w:t>
      </w:r>
    </w:p>
    <w:p w:rsidR="0010284A" w:rsidRPr="00CC2061" w:rsidRDefault="0010284A" w:rsidP="0010284A">
      <w:pPr>
        <w:jc w:val="both"/>
        <w:rPr>
          <w:rFonts w:ascii="Times New Roman" w:hAnsi="Times New Roman" w:cs="Times New Roman"/>
          <w:sz w:val="24"/>
          <w:szCs w:val="24"/>
        </w:rPr>
      </w:pPr>
      <w:r w:rsidRPr="00E22953">
        <w:rPr>
          <w:rFonts w:ascii="Times New Roman" w:hAnsi="Times New Roman" w:cs="Times New Roman"/>
        </w:rPr>
        <w:t xml:space="preserve">Az Ügyrend elfogadva a </w:t>
      </w:r>
      <w:proofErr w:type="gramStart"/>
      <w:r w:rsidRPr="00E22953">
        <w:rPr>
          <w:rFonts w:ascii="Times New Roman" w:hAnsi="Times New Roman" w:cs="Times New Roman"/>
        </w:rPr>
        <w:t>TKKB     /</w:t>
      </w:r>
      <w:proofErr w:type="gramEnd"/>
      <w:r w:rsidRPr="00E22953">
        <w:rPr>
          <w:rFonts w:ascii="Times New Roman" w:hAnsi="Times New Roman" w:cs="Times New Roman"/>
        </w:rPr>
        <w:t>202</w:t>
      </w:r>
      <w:r w:rsidR="003925FE">
        <w:rPr>
          <w:rFonts w:ascii="Times New Roman" w:hAnsi="Times New Roman" w:cs="Times New Roman"/>
        </w:rPr>
        <w:t>3</w:t>
      </w:r>
      <w:r w:rsidRPr="00E22953">
        <w:rPr>
          <w:rFonts w:ascii="Times New Roman" w:hAnsi="Times New Roman" w:cs="Times New Roman"/>
        </w:rPr>
        <w:t xml:space="preserve"> (   .) határozatával</w:t>
      </w:r>
      <w:r w:rsidRPr="00CC2061">
        <w:rPr>
          <w:rFonts w:ascii="Times New Roman" w:hAnsi="Times New Roman" w:cs="Times New Roman"/>
          <w:sz w:val="24"/>
          <w:szCs w:val="24"/>
        </w:rPr>
        <w:t>.</w:t>
      </w:r>
    </w:p>
    <w:sectPr w:rsidR="0010284A" w:rsidRPr="00CC2061" w:rsidSect="00CC2061">
      <w:footerReference w:type="first" r:id="rId10"/>
      <w:pgSz w:w="11907" w:h="16840"/>
      <w:pgMar w:top="1418" w:right="1134" w:bottom="1134" w:left="1134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FA7" w:rsidRDefault="00957FA7">
      <w:pPr>
        <w:spacing w:after="0" w:line="240" w:lineRule="auto"/>
      </w:pPr>
      <w:r>
        <w:separator/>
      </w:r>
    </w:p>
  </w:endnote>
  <w:endnote w:type="continuationSeparator" w:id="0">
    <w:p w:rsidR="00957FA7" w:rsidRDefault="00957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utigerTT">
    <w:altName w:val="Trebuchet MS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803" w:rsidRDefault="00397997">
    <w:pPr>
      <w:pStyle w:val="llb"/>
      <w:jc w:val="center"/>
    </w:pPr>
  </w:p>
  <w:p w:rsidR="00454803" w:rsidRDefault="0039799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4B8" w:rsidRDefault="00397997">
    <w:pPr>
      <w:pStyle w:val="llb"/>
      <w:jc w:val="center"/>
    </w:pPr>
  </w:p>
  <w:p w:rsidR="00454803" w:rsidRDefault="00397997">
    <w:pPr>
      <w:pStyle w:val="llb"/>
    </w:pPr>
  </w:p>
  <w:p w:rsidR="00C02428" w:rsidRDefault="0039799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FA7" w:rsidRDefault="00957FA7">
      <w:pPr>
        <w:spacing w:after="0" w:line="240" w:lineRule="auto"/>
      </w:pPr>
      <w:r>
        <w:separator/>
      </w:r>
    </w:p>
  </w:footnote>
  <w:footnote w:type="continuationSeparator" w:id="0">
    <w:p w:rsidR="00957FA7" w:rsidRDefault="00957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3F" w:rsidRDefault="0010284A" w:rsidP="00FF74B0">
    <w:pPr>
      <w:pStyle w:val="lfej"/>
      <w:framePr w:wrap="around" w:vAnchor="text" w:hAnchor="margin" w:xAlign="center" w:y="1"/>
      <w:rPr>
        <w:rStyle w:val="Oldalszm"/>
        <w:rFonts w:eastAsiaTheme="majorEastAsia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PAGE  </w:instrText>
    </w:r>
    <w:r>
      <w:rPr>
        <w:rStyle w:val="Oldalszm"/>
        <w:rFonts w:eastAsiaTheme="majorEastAsia"/>
      </w:rPr>
      <w:fldChar w:fldCharType="end"/>
    </w:r>
  </w:p>
  <w:p w:rsidR="0071283F" w:rsidRDefault="00397997">
    <w:pPr>
      <w:pStyle w:val="lfej"/>
    </w:pPr>
  </w:p>
  <w:p w:rsidR="0071283F" w:rsidRDefault="0039799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3F" w:rsidRDefault="00397997">
    <w:pPr>
      <w:pStyle w:val="lfej"/>
      <w:jc w:val="center"/>
    </w:pPr>
  </w:p>
  <w:p w:rsidR="0071283F" w:rsidRDefault="00397997">
    <w:pPr>
      <w:pStyle w:val="lfej"/>
    </w:pPr>
  </w:p>
  <w:p w:rsidR="0071283F" w:rsidRDefault="0039799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3F" w:rsidRDefault="00397997">
    <w:pPr>
      <w:pStyle w:val="lfej"/>
      <w:jc w:val="center"/>
    </w:pPr>
  </w:p>
  <w:p w:rsidR="0071283F" w:rsidRDefault="00397997">
    <w:pPr>
      <w:pStyle w:val="lfej"/>
    </w:pPr>
  </w:p>
  <w:p w:rsidR="0071283F" w:rsidRDefault="0039799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markup="0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84A"/>
    <w:rsid w:val="00013044"/>
    <w:rsid w:val="00030B8E"/>
    <w:rsid w:val="00031385"/>
    <w:rsid w:val="00051BEF"/>
    <w:rsid w:val="00063B53"/>
    <w:rsid w:val="00090DF2"/>
    <w:rsid w:val="000E6054"/>
    <w:rsid w:val="000E7872"/>
    <w:rsid w:val="000F2BC9"/>
    <w:rsid w:val="0010284A"/>
    <w:rsid w:val="00114521"/>
    <w:rsid w:val="00185477"/>
    <w:rsid w:val="001D1AA3"/>
    <w:rsid w:val="001F1F4B"/>
    <w:rsid w:val="001F4BD2"/>
    <w:rsid w:val="0022735C"/>
    <w:rsid w:val="002457CB"/>
    <w:rsid w:val="00254194"/>
    <w:rsid w:val="002713F1"/>
    <w:rsid w:val="0028277D"/>
    <w:rsid w:val="002A48D4"/>
    <w:rsid w:val="002E7F48"/>
    <w:rsid w:val="0030340D"/>
    <w:rsid w:val="003702CA"/>
    <w:rsid w:val="003925FE"/>
    <w:rsid w:val="0039495C"/>
    <w:rsid w:val="00397997"/>
    <w:rsid w:val="003C1EA0"/>
    <w:rsid w:val="003D25A7"/>
    <w:rsid w:val="003E0BDD"/>
    <w:rsid w:val="0041175F"/>
    <w:rsid w:val="00433569"/>
    <w:rsid w:val="00480FFF"/>
    <w:rsid w:val="00496FD5"/>
    <w:rsid w:val="00556C4C"/>
    <w:rsid w:val="005579EE"/>
    <w:rsid w:val="00585DA5"/>
    <w:rsid w:val="00610FCA"/>
    <w:rsid w:val="006E2FEB"/>
    <w:rsid w:val="0070564A"/>
    <w:rsid w:val="007320B2"/>
    <w:rsid w:val="00750B2B"/>
    <w:rsid w:val="0075178E"/>
    <w:rsid w:val="00760B19"/>
    <w:rsid w:val="00792C05"/>
    <w:rsid w:val="00797FC6"/>
    <w:rsid w:val="007D3D19"/>
    <w:rsid w:val="00851FFD"/>
    <w:rsid w:val="00881D9C"/>
    <w:rsid w:val="00895022"/>
    <w:rsid w:val="008954A0"/>
    <w:rsid w:val="008C5FD1"/>
    <w:rsid w:val="009330C9"/>
    <w:rsid w:val="00957FA7"/>
    <w:rsid w:val="009B0572"/>
    <w:rsid w:val="009B5A41"/>
    <w:rsid w:val="009F007B"/>
    <w:rsid w:val="00A27EAF"/>
    <w:rsid w:val="00AB450C"/>
    <w:rsid w:val="00AE2091"/>
    <w:rsid w:val="00B36B02"/>
    <w:rsid w:val="00B63969"/>
    <w:rsid w:val="00BC6456"/>
    <w:rsid w:val="00BE1D8E"/>
    <w:rsid w:val="00C06831"/>
    <w:rsid w:val="00C24F41"/>
    <w:rsid w:val="00C46057"/>
    <w:rsid w:val="00CF4DDD"/>
    <w:rsid w:val="00D4132C"/>
    <w:rsid w:val="00D55B4D"/>
    <w:rsid w:val="00D86234"/>
    <w:rsid w:val="00D963CB"/>
    <w:rsid w:val="00DA500A"/>
    <w:rsid w:val="00DB67B4"/>
    <w:rsid w:val="00E061A4"/>
    <w:rsid w:val="00E22953"/>
    <w:rsid w:val="00EA001B"/>
    <w:rsid w:val="00ED203F"/>
    <w:rsid w:val="00F07523"/>
    <w:rsid w:val="00F16584"/>
    <w:rsid w:val="00F46C0E"/>
    <w:rsid w:val="00F9338A"/>
    <w:rsid w:val="00FE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05D88A-2D7F-4D21-B134-1ABD2127F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0284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102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10284A"/>
  </w:style>
  <w:style w:type="character" w:styleId="Oldalszm">
    <w:name w:val="page number"/>
    <w:basedOn w:val="Bekezdsalapbettpusa"/>
    <w:rsid w:val="0010284A"/>
  </w:style>
  <w:style w:type="paragraph" w:styleId="llb">
    <w:name w:val="footer"/>
    <w:basedOn w:val="Norml"/>
    <w:link w:val="llbChar"/>
    <w:uiPriority w:val="99"/>
    <w:unhideWhenUsed/>
    <w:rsid w:val="00102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0284A"/>
  </w:style>
  <w:style w:type="paragraph" w:styleId="Listaszerbekezds">
    <w:name w:val="List Paragraph"/>
    <w:basedOn w:val="Norml"/>
    <w:uiPriority w:val="34"/>
    <w:qFormat/>
    <w:rsid w:val="0010284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130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13044"/>
    <w:rPr>
      <w:rFonts w:ascii="Segoe UI" w:hAnsi="Segoe UI" w:cs="Segoe UI"/>
      <w:sz w:val="18"/>
      <w:szCs w:val="18"/>
    </w:rPr>
  </w:style>
  <w:style w:type="paragraph" w:customStyle="1" w:styleId="Char">
    <w:name w:val="Char"/>
    <w:basedOn w:val="Norml"/>
    <w:rsid w:val="00AE2091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1920</Words>
  <Characters>13248</Characters>
  <Application>Microsoft Office Word</Application>
  <DocSecurity>0</DocSecurity>
  <Lines>110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Páliné Csákfalvi Magdolna</dc:creator>
  <cp:lastModifiedBy>Varga Ferdinád Józsefné</cp:lastModifiedBy>
  <cp:revision>3</cp:revision>
  <cp:lastPrinted>2020-01-21T13:14:00Z</cp:lastPrinted>
  <dcterms:created xsi:type="dcterms:W3CDTF">2023-01-18T12:20:00Z</dcterms:created>
  <dcterms:modified xsi:type="dcterms:W3CDTF">2023-01-18T14:50:00Z</dcterms:modified>
</cp:coreProperties>
</file>